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2296FE" w14:textId="044B0A2D" w:rsidR="0082472C" w:rsidRPr="0002051B" w:rsidRDefault="00150C98" w:rsidP="0082472C">
      <w:pPr>
        <w:pStyle w:val="ZEmetteur"/>
      </w:pPr>
      <w:del w:id="0" w:author="RIPERT Benjamin CR1" w:date="2025-01-28T14:31:00Z">
        <w:r w:rsidDel="003F5E36">
          <w:rPr>
            <w:rFonts w:ascii="Arial" w:hAnsi="Arial"/>
          </w:rPr>
          <w:drawing>
            <wp:anchor distT="0" distB="0" distL="114300" distR="114300" simplePos="0" relativeHeight="251659776" behindDoc="0" locked="0" layoutInCell="1" allowOverlap="1" wp14:anchorId="7F3A1861" wp14:editId="4DD219F8">
              <wp:simplePos x="0" y="0"/>
              <wp:positionH relativeFrom="column">
                <wp:posOffset>-272415</wp:posOffset>
              </wp:positionH>
              <wp:positionV relativeFrom="paragraph">
                <wp:posOffset>-160020</wp:posOffset>
              </wp:positionV>
              <wp:extent cx="1333500" cy="1228725"/>
              <wp:effectExtent l="0" t="0" r="0" b="9525"/>
              <wp:wrapNone/>
              <wp:docPr id="3" name="Image 3"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nistère des Armées et des Anciens combattants_RV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1228725"/>
                      </a:xfrm>
                      <a:prstGeom prst="rect">
                        <a:avLst/>
                      </a:prstGeom>
                      <a:noFill/>
                    </pic:spPr>
                  </pic:pic>
                </a:graphicData>
              </a:graphic>
              <wp14:sizeRelH relativeFrom="page">
                <wp14:pctWidth>0</wp14:pctWidth>
              </wp14:sizeRelH>
              <wp14:sizeRelV relativeFrom="page">
                <wp14:pctHeight>0</wp14:pctHeight>
              </wp14:sizeRelV>
            </wp:anchor>
          </w:drawing>
        </w:r>
      </w:del>
      <w:r w:rsidR="00420658">
        <w:drawing>
          <wp:anchor distT="0" distB="0" distL="114300" distR="114300" simplePos="0" relativeHeight="251657728" behindDoc="0" locked="0" layoutInCell="1" allowOverlap="1" wp14:anchorId="47F8475B" wp14:editId="13DED81B">
            <wp:simplePos x="0" y="0"/>
            <wp:positionH relativeFrom="page">
              <wp:posOffset>450215</wp:posOffset>
            </wp:positionH>
            <wp:positionV relativeFrom="page">
              <wp:posOffset>450215</wp:posOffset>
            </wp:positionV>
            <wp:extent cx="1364615" cy="1224280"/>
            <wp:effectExtent l="0" t="0" r="0" b="0"/>
            <wp:wrapNone/>
            <wp:docPr id="1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82472C" w:rsidRPr="0002051B">
        <w:t>Marine nationale</w:t>
      </w:r>
    </w:p>
    <w:p w14:paraId="17656A03" w14:textId="77777777" w:rsidR="00150C98" w:rsidRDefault="00150C98" w:rsidP="0082472C">
      <w:pPr>
        <w:pStyle w:val="ZEmetteur"/>
      </w:pPr>
      <w:r w:rsidRPr="00150C98">
        <w:t>Direction du Service de soutien de la Flotte</w:t>
      </w:r>
    </w:p>
    <w:p w14:paraId="32C1A5F7" w14:textId="77777777" w:rsidR="00150C98" w:rsidRDefault="00150C98" w:rsidP="0082472C">
      <w:pPr>
        <w:pStyle w:val="ZEmetteur"/>
      </w:pPr>
    </w:p>
    <w:p w14:paraId="6C6EFD87" w14:textId="09D7B183" w:rsidR="0082472C" w:rsidRDefault="0082472C" w:rsidP="0082472C">
      <w:pPr>
        <w:pStyle w:val="ZEmetteur"/>
      </w:pPr>
      <w:r>
        <w:t>DSSF Brest</w:t>
      </w:r>
    </w:p>
    <w:p w14:paraId="79012345" w14:textId="77777777" w:rsidR="0082472C" w:rsidRDefault="0082472C" w:rsidP="0082472C">
      <w:pPr>
        <w:pStyle w:val="ZEmetteur"/>
      </w:pPr>
    </w:p>
    <w:p w14:paraId="3BB2F864" w14:textId="77777777" w:rsidR="00443372" w:rsidRDefault="00443372">
      <w:pPr>
        <w:tabs>
          <w:tab w:val="left" w:pos="567"/>
        </w:tabs>
        <w:ind w:right="-426"/>
        <w:jc w:val="center"/>
      </w:pPr>
    </w:p>
    <w:p w14:paraId="5BEFE493" w14:textId="77777777" w:rsidR="00443372" w:rsidRDefault="00443372">
      <w:pPr>
        <w:tabs>
          <w:tab w:val="left" w:pos="567"/>
        </w:tabs>
        <w:ind w:right="-426"/>
        <w:jc w:val="center"/>
      </w:pPr>
    </w:p>
    <w:p w14:paraId="1D20C9D9" w14:textId="77777777" w:rsidR="00443372" w:rsidRDefault="00443372">
      <w:pPr>
        <w:tabs>
          <w:tab w:val="left" w:pos="567"/>
        </w:tabs>
        <w:ind w:right="-426"/>
        <w:jc w:val="center"/>
      </w:pPr>
    </w:p>
    <w:p w14:paraId="0DEC59A2" w14:textId="5003EFE1" w:rsidR="00443372" w:rsidRPr="00866D3F"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rPr>
      </w:pPr>
      <w:r w:rsidRPr="00866D3F">
        <w:rPr>
          <w:rFonts w:ascii="Arial" w:hAnsi="Arial" w:cs="Arial"/>
          <w:b/>
          <w:bCs/>
        </w:rPr>
        <w:t xml:space="preserve">DOSSIER : </w:t>
      </w:r>
      <w:r w:rsidR="006041A4">
        <w:rPr>
          <w:rFonts w:ascii="Arial" w:hAnsi="Arial" w:cs="Arial"/>
          <w:b/>
          <w:bCs/>
        </w:rPr>
        <w:t>N° S</w:t>
      </w:r>
      <w:r w:rsidR="00594783" w:rsidRPr="00594783">
        <w:rPr>
          <w:rFonts w:ascii="Arial" w:hAnsi="Arial" w:cs="Arial"/>
          <w:b/>
          <w:bCs/>
        </w:rPr>
        <w:t>25B00001000</w:t>
      </w:r>
      <w:r w:rsidRPr="00866D3F">
        <w:rPr>
          <w:rFonts w:ascii="Arial" w:hAnsi="Arial" w:cs="Arial"/>
          <w:b/>
          <w:bCs/>
        </w:rPr>
        <w:fldChar w:fldCharType="begin"/>
      </w:r>
      <w:r w:rsidRPr="00866D3F">
        <w:rPr>
          <w:rFonts w:ascii="Arial" w:hAnsi="Arial" w:cs="Arial"/>
          <w:b/>
          <w:bCs/>
        </w:rPr>
        <w:instrText xml:space="preserve"> ASK N° Dossier "Entrez le N° de dossier" \* MERGEFORMAT </w:instrText>
      </w:r>
      <w:r w:rsidRPr="00866D3F">
        <w:rPr>
          <w:rFonts w:ascii="Arial" w:hAnsi="Arial" w:cs="Arial"/>
          <w:b/>
          <w:bCs/>
        </w:rPr>
        <w:fldChar w:fldCharType="end"/>
      </w:r>
      <w:r w:rsidRPr="00866D3F">
        <w:rPr>
          <w:rFonts w:ascii="Arial" w:hAnsi="Arial" w:cs="Arial"/>
          <w:b/>
          <w:bCs/>
        </w:rPr>
        <w:fldChar w:fldCharType="begin"/>
      </w:r>
      <w:r w:rsidRPr="00866D3F">
        <w:rPr>
          <w:rFonts w:ascii="Arial" w:hAnsi="Arial" w:cs="Arial"/>
          <w:b/>
          <w:bCs/>
        </w:rPr>
        <w:instrText xml:space="preserve"> ASK [Numéro du dossier] \* MERGEFORMAT </w:instrText>
      </w:r>
      <w:r w:rsidRPr="00866D3F">
        <w:rPr>
          <w:rFonts w:ascii="Arial" w:hAnsi="Arial" w:cs="Arial"/>
          <w:b/>
          <w:bCs/>
        </w:rPr>
        <w:fldChar w:fldCharType="end"/>
      </w:r>
      <w:r w:rsidRPr="00866D3F">
        <w:rPr>
          <w:rFonts w:ascii="Arial" w:hAnsi="Arial" w:cs="Arial"/>
          <w:b/>
          <w:bCs/>
        </w:rPr>
        <w:fldChar w:fldCharType="begin"/>
      </w:r>
      <w:r w:rsidRPr="00866D3F">
        <w:rPr>
          <w:rFonts w:ascii="Arial" w:hAnsi="Arial" w:cs="Arial"/>
          <w:b/>
          <w:bCs/>
        </w:rPr>
        <w:instrText xml:space="preserve"> ASK  \* MERGEFORMAT </w:instrText>
      </w:r>
      <w:r w:rsidRPr="00866D3F">
        <w:rPr>
          <w:rFonts w:ascii="Arial" w:hAnsi="Arial" w:cs="Arial"/>
          <w:b/>
          <w:bCs/>
        </w:rPr>
        <w:fldChar w:fldCharType="end"/>
      </w:r>
    </w:p>
    <w:p w14:paraId="3F37607C" w14:textId="77777777" w:rsidR="00443372" w:rsidRDefault="00443372">
      <w:pPr>
        <w:tabs>
          <w:tab w:val="left" w:pos="567"/>
        </w:tabs>
      </w:pPr>
    </w:p>
    <w:p w14:paraId="4A7D5D92" w14:textId="77777777" w:rsidR="00443372" w:rsidRDefault="00443372">
      <w:pPr>
        <w:tabs>
          <w:tab w:val="left" w:pos="567"/>
        </w:tabs>
      </w:pPr>
    </w:p>
    <w:p w14:paraId="467B92CA" w14:textId="77777777" w:rsidR="00443372" w:rsidRPr="00866D3F" w:rsidRDefault="00443372">
      <w:pPr>
        <w:tabs>
          <w:tab w:val="left" w:pos="567"/>
        </w:tabs>
        <w:jc w:val="center"/>
        <w:rPr>
          <w:rFonts w:ascii="Arial" w:hAnsi="Arial" w:cs="Arial"/>
          <w:b/>
          <w:sz w:val="28"/>
        </w:rPr>
      </w:pPr>
      <w:r w:rsidRPr="00866D3F">
        <w:rPr>
          <w:rFonts w:ascii="Arial" w:hAnsi="Arial" w:cs="Arial"/>
          <w:b/>
          <w:sz w:val="28"/>
        </w:rPr>
        <w:t xml:space="preserve">REGLEMENT DE </w:t>
      </w:r>
      <w:smartTag w:uri="urn:schemas-microsoft-com:office:smarttags" w:element="PersonName">
        <w:smartTagPr>
          <w:attr w:name="ProductID" w:val="LA CONSULTATION"/>
        </w:smartTagPr>
        <w:r w:rsidRPr="00866D3F">
          <w:rPr>
            <w:rFonts w:ascii="Arial" w:hAnsi="Arial" w:cs="Arial"/>
            <w:b/>
            <w:sz w:val="28"/>
          </w:rPr>
          <w:t>LA CONSULTATION</w:t>
        </w:r>
      </w:smartTag>
    </w:p>
    <w:p w14:paraId="0DBB26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969"/>
      </w:tblGrid>
      <w:tr w:rsidR="00443372" w:rsidRPr="00866D3F" w14:paraId="016E2EB3" w14:textId="77777777" w:rsidTr="0082472C">
        <w:trPr>
          <w:trHeight w:val="1791"/>
        </w:trPr>
        <w:tc>
          <w:tcPr>
            <w:tcW w:w="7938" w:type="dxa"/>
            <w:gridSpan w:val="2"/>
          </w:tcPr>
          <w:p w14:paraId="5FC785C6" w14:textId="77777777" w:rsidR="00443372" w:rsidRPr="00866D3F" w:rsidRDefault="00216910">
            <w:pPr>
              <w:tabs>
                <w:tab w:val="left" w:pos="567"/>
              </w:tabs>
              <w:jc w:val="center"/>
              <w:rPr>
                <w:rFonts w:ascii="Arial" w:hAnsi="Arial" w:cs="Arial"/>
                <w:szCs w:val="22"/>
              </w:rPr>
            </w:pPr>
            <w:r w:rsidRPr="00866D3F">
              <w:rPr>
                <w:rFonts w:ascii="Arial" w:hAnsi="Arial" w:cs="Arial"/>
                <w:szCs w:val="22"/>
              </w:rPr>
              <w:t>MINISTÈRE DES ARMÉES</w:t>
            </w:r>
            <w:r w:rsidR="00443372" w:rsidRPr="00866D3F">
              <w:rPr>
                <w:rFonts w:ascii="Arial" w:hAnsi="Arial" w:cs="Arial"/>
                <w:szCs w:val="22"/>
              </w:rPr>
              <w:t>/MARINE NATIONALE</w:t>
            </w:r>
          </w:p>
          <w:p w14:paraId="0463EF59" w14:textId="77777777" w:rsidR="00443372" w:rsidRPr="00866D3F" w:rsidRDefault="00443372">
            <w:pPr>
              <w:pStyle w:val="Retraitcorpsdetexte"/>
              <w:spacing w:before="120" w:after="120"/>
              <w:rPr>
                <w:rFonts w:ascii="Arial" w:hAnsi="Arial" w:cs="Arial"/>
                <w:b/>
                <w:bCs/>
                <w:szCs w:val="22"/>
              </w:rPr>
            </w:pPr>
            <w:r w:rsidRPr="00866D3F">
              <w:rPr>
                <w:rFonts w:ascii="Arial" w:hAnsi="Arial" w:cs="Arial"/>
                <w:b/>
                <w:bCs/>
                <w:szCs w:val="22"/>
              </w:rPr>
              <w:t xml:space="preserve">DIRECTION DU SERVICE DE SOUTIEN DE </w:t>
            </w:r>
            <w:smartTag w:uri="urn:schemas-microsoft-com:office:smarttags" w:element="PersonName">
              <w:smartTagPr>
                <w:attr w:name="ProductID" w:val="LA FLOTTE DE"/>
              </w:smartTagPr>
              <w:r w:rsidRPr="00866D3F">
                <w:rPr>
                  <w:rFonts w:ascii="Arial" w:hAnsi="Arial" w:cs="Arial"/>
                  <w:b/>
                  <w:bCs/>
                  <w:szCs w:val="22"/>
                </w:rPr>
                <w:t>LA FLOTTE DE</w:t>
              </w:r>
            </w:smartTag>
            <w:r w:rsidRPr="00866D3F">
              <w:rPr>
                <w:rFonts w:ascii="Arial" w:hAnsi="Arial" w:cs="Arial"/>
                <w:b/>
                <w:bCs/>
                <w:szCs w:val="22"/>
              </w:rPr>
              <w:t xml:space="preserve"> BREST</w:t>
            </w:r>
          </w:p>
          <w:p w14:paraId="08E1EAD3" w14:textId="218FF887" w:rsidR="00443372" w:rsidRPr="00866D3F" w:rsidRDefault="00443372">
            <w:pPr>
              <w:pStyle w:val="Retraitcorpsdetexte"/>
              <w:rPr>
                <w:rFonts w:ascii="Arial" w:hAnsi="Arial" w:cs="Arial"/>
                <w:szCs w:val="22"/>
              </w:rPr>
            </w:pPr>
            <w:r w:rsidRPr="00866D3F">
              <w:rPr>
                <w:rFonts w:ascii="Arial" w:hAnsi="Arial" w:cs="Arial"/>
                <w:szCs w:val="22"/>
                <w:u w:val="single"/>
              </w:rPr>
              <w:t>Adresse :</w:t>
            </w:r>
            <w:r w:rsidRPr="00866D3F">
              <w:rPr>
                <w:rFonts w:ascii="Arial" w:hAnsi="Arial" w:cs="Arial"/>
                <w:szCs w:val="22"/>
              </w:rPr>
              <w:t xml:space="preserve"> BCRM </w:t>
            </w:r>
            <w:r w:rsidR="00E60D63">
              <w:rPr>
                <w:rFonts w:ascii="Arial" w:hAnsi="Arial" w:cs="Arial"/>
                <w:szCs w:val="22"/>
              </w:rPr>
              <w:t xml:space="preserve">de </w:t>
            </w:r>
            <w:r w:rsidRPr="00866D3F">
              <w:rPr>
                <w:rFonts w:ascii="Arial" w:hAnsi="Arial" w:cs="Arial"/>
                <w:szCs w:val="22"/>
              </w:rPr>
              <w:t xml:space="preserve">Brest - DSSF Brest - </w:t>
            </w:r>
            <w:r w:rsidR="0082472C" w:rsidRPr="00866D3F">
              <w:rPr>
                <w:rFonts w:ascii="Arial" w:hAnsi="Arial" w:cs="Arial"/>
                <w:szCs w:val="22"/>
              </w:rPr>
              <w:t>Sous-Direction</w:t>
            </w:r>
            <w:r w:rsidRPr="00866D3F">
              <w:rPr>
                <w:rFonts w:ascii="Arial" w:hAnsi="Arial" w:cs="Arial"/>
                <w:szCs w:val="22"/>
              </w:rPr>
              <w:t xml:space="preserve"> Finances Contrats</w:t>
            </w:r>
          </w:p>
          <w:p w14:paraId="5DFA4AB0" w14:textId="77777777" w:rsidR="00C83BB5" w:rsidRPr="00866D3F" w:rsidRDefault="00443372" w:rsidP="00C83BB5">
            <w:pPr>
              <w:pStyle w:val="Retraitcorpsdetexte"/>
              <w:rPr>
                <w:rFonts w:ascii="Arial" w:hAnsi="Arial" w:cs="Arial"/>
                <w:szCs w:val="22"/>
              </w:rPr>
            </w:pPr>
            <w:r w:rsidRPr="00866D3F">
              <w:rPr>
                <w:rFonts w:ascii="Arial" w:hAnsi="Arial" w:cs="Arial"/>
                <w:szCs w:val="22"/>
              </w:rPr>
              <w:t>DEPARTEMENT D’ACHAT</w:t>
            </w:r>
            <w:r w:rsidR="00663C1E" w:rsidRPr="00866D3F">
              <w:rPr>
                <w:rFonts w:ascii="Arial" w:hAnsi="Arial" w:cs="Arial"/>
                <w:szCs w:val="22"/>
              </w:rPr>
              <w:t xml:space="preserve"> RECHANGES</w:t>
            </w:r>
          </w:p>
          <w:p w14:paraId="661017F4" w14:textId="77777777" w:rsidR="00443372" w:rsidRPr="00866D3F" w:rsidRDefault="00443372">
            <w:pPr>
              <w:pStyle w:val="Retraitcorpsdetexte"/>
              <w:rPr>
                <w:rFonts w:ascii="Arial" w:hAnsi="Arial" w:cs="Arial"/>
                <w:szCs w:val="22"/>
              </w:rPr>
            </w:pPr>
            <w:r w:rsidRPr="00866D3F">
              <w:rPr>
                <w:rFonts w:ascii="Arial" w:hAnsi="Arial" w:cs="Arial"/>
                <w:szCs w:val="22"/>
              </w:rPr>
              <w:t>CC 45 – 29240 BREST cedex 9</w:t>
            </w:r>
          </w:p>
          <w:p w14:paraId="1273D990" w14:textId="77777777" w:rsidR="00443372" w:rsidRPr="00866D3F" w:rsidRDefault="00443372">
            <w:pPr>
              <w:tabs>
                <w:tab w:val="left" w:pos="567"/>
              </w:tabs>
              <w:jc w:val="center"/>
              <w:rPr>
                <w:rFonts w:ascii="Arial" w:hAnsi="Arial" w:cs="Arial"/>
                <w:szCs w:val="22"/>
              </w:rPr>
            </w:pPr>
          </w:p>
        </w:tc>
      </w:tr>
      <w:tr w:rsidR="00EB58E2" w:rsidRPr="00866D3F" w14:paraId="2A8E878C" w14:textId="77777777" w:rsidTr="0082472C">
        <w:trPr>
          <w:trHeight w:val="469"/>
        </w:trPr>
        <w:tc>
          <w:tcPr>
            <w:tcW w:w="3969" w:type="dxa"/>
          </w:tcPr>
          <w:p w14:paraId="7B024424" w14:textId="77777777" w:rsidR="00EB58E2" w:rsidRPr="00866D3F" w:rsidRDefault="00EB58E2" w:rsidP="00382421">
            <w:pPr>
              <w:pStyle w:val="En-tte"/>
              <w:tabs>
                <w:tab w:val="clear" w:pos="4536"/>
                <w:tab w:val="clear" w:pos="9072"/>
                <w:tab w:val="left" w:pos="567"/>
              </w:tabs>
              <w:rPr>
                <w:rFonts w:ascii="Arial" w:hAnsi="Arial" w:cs="Arial"/>
                <w:szCs w:val="22"/>
              </w:rPr>
            </w:pPr>
            <w:r w:rsidRPr="00866D3F">
              <w:rPr>
                <w:rFonts w:ascii="Arial" w:hAnsi="Arial" w:cs="Arial"/>
                <w:szCs w:val="22"/>
              </w:rPr>
              <w:t>Téléphone :</w:t>
            </w:r>
          </w:p>
        </w:tc>
        <w:tc>
          <w:tcPr>
            <w:tcW w:w="3969" w:type="dxa"/>
          </w:tcPr>
          <w:p w14:paraId="20FD2559" w14:textId="77777777" w:rsidR="00EB58E2" w:rsidRPr="00866D3F" w:rsidRDefault="00AA04F6" w:rsidP="001D34B2">
            <w:pPr>
              <w:tabs>
                <w:tab w:val="left" w:pos="567"/>
              </w:tabs>
              <w:jc w:val="center"/>
              <w:rPr>
                <w:rFonts w:ascii="Arial" w:hAnsi="Arial" w:cs="Arial"/>
                <w:szCs w:val="22"/>
              </w:rPr>
            </w:pPr>
            <w:r w:rsidRPr="004711AD">
              <w:rPr>
                <w:rFonts w:ascii="Arial" w:hAnsi="Arial" w:cs="Arial"/>
                <w:szCs w:val="22"/>
              </w:rPr>
              <w:t xml:space="preserve">02.98.14.06. 86 </w:t>
            </w:r>
          </w:p>
        </w:tc>
      </w:tr>
      <w:tr w:rsidR="00EB58E2" w:rsidRPr="00866D3F" w14:paraId="18319C1E" w14:textId="77777777" w:rsidTr="0082472C">
        <w:trPr>
          <w:trHeight w:val="469"/>
        </w:trPr>
        <w:tc>
          <w:tcPr>
            <w:tcW w:w="3969" w:type="dxa"/>
          </w:tcPr>
          <w:p w14:paraId="38F2D2E3" w14:textId="77777777" w:rsidR="00EB58E2" w:rsidRPr="00866D3F" w:rsidRDefault="00EB58E2" w:rsidP="00E85772">
            <w:pPr>
              <w:pStyle w:val="En-tte"/>
              <w:tabs>
                <w:tab w:val="clear" w:pos="4536"/>
                <w:tab w:val="clear" w:pos="9072"/>
                <w:tab w:val="left" w:pos="567"/>
              </w:tabs>
              <w:rPr>
                <w:rFonts w:ascii="Arial" w:hAnsi="Arial" w:cs="Arial"/>
                <w:szCs w:val="22"/>
              </w:rPr>
            </w:pPr>
            <w:r w:rsidRPr="00866D3F">
              <w:rPr>
                <w:rFonts w:ascii="Arial" w:hAnsi="Arial" w:cs="Arial"/>
                <w:szCs w:val="22"/>
              </w:rPr>
              <w:t>Courrier électronique  :</w:t>
            </w:r>
          </w:p>
        </w:tc>
        <w:tc>
          <w:tcPr>
            <w:tcW w:w="3969" w:type="dxa"/>
          </w:tcPr>
          <w:p w14:paraId="56911DD0" w14:textId="77777777" w:rsidR="00EB58E2" w:rsidRPr="00866D3F" w:rsidRDefault="00920EFD" w:rsidP="00382421">
            <w:pPr>
              <w:tabs>
                <w:tab w:val="left" w:pos="567"/>
              </w:tabs>
              <w:jc w:val="center"/>
              <w:rPr>
                <w:rFonts w:ascii="Arial" w:hAnsi="Arial" w:cs="Arial"/>
                <w:szCs w:val="22"/>
              </w:rPr>
            </w:pPr>
            <w:r w:rsidRPr="00866D3F">
              <w:rPr>
                <w:rFonts w:ascii="Arial" w:hAnsi="Arial" w:cs="Arial"/>
                <w:color w:val="0000FF"/>
                <w:szCs w:val="22"/>
              </w:rPr>
              <w:t>dssf-brest.contact-demarche.fct@def.gouv.fr</w:t>
            </w:r>
          </w:p>
        </w:tc>
      </w:tr>
    </w:tbl>
    <w:p w14:paraId="423EDF6C" w14:textId="77777777" w:rsidR="00443372" w:rsidRPr="00866D3F" w:rsidRDefault="00443372">
      <w:pPr>
        <w:tabs>
          <w:tab w:val="left" w:pos="567"/>
        </w:tabs>
        <w:jc w:val="center"/>
        <w:rPr>
          <w:rFonts w:ascii="Arial" w:hAnsi="Arial" w:cs="Arial"/>
          <w:szCs w:val="22"/>
        </w:rPr>
      </w:pPr>
    </w:p>
    <w:p w14:paraId="010E18BE" w14:textId="77777777" w:rsidR="00797194" w:rsidRPr="00866D3F" w:rsidRDefault="00797194" w:rsidP="00797194">
      <w:pPr>
        <w:tabs>
          <w:tab w:val="left" w:pos="567"/>
        </w:tabs>
        <w:ind w:left="1134" w:right="1134"/>
        <w:rPr>
          <w:rFonts w:ascii="Arial" w:hAnsi="Arial" w:cs="Arial"/>
          <w:szCs w:val="22"/>
        </w:rPr>
      </w:pPr>
    </w:p>
    <w:p w14:paraId="14D7D0B9" w14:textId="77777777" w:rsidR="00797194" w:rsidRPr="00866D3F" w:rsidRDefault="00797194"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866D3F">
        <w:rPr>
          <w:rFonts w:ascii="Arial" w:hAnsi="Arial" w:cs="Arial"/>
          <w:iCs/>
          <w:szCs w:val="22"/>
          <w:u w:val="single"/>
        </w:rPr>
        <w:t>Objet de la consultation</w:t>
      </w:r>
    </w:p>
    <w:p w14:paraId="366EF651" w14:textId="77777777" w:rsidR="00797194" w:rsidRPr="00866D3F" w:rsidRDefault="00797194"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596F38C1" w14:textId="7CE2140E" w:rsidR="00797194" w:rsidRPr="00866D3F" w:rsidRDefault="003A5DA7" w:rsidP="003A5DA7">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rPr>
          <w:rFonts w:ascii="Arial" w:hAnsi="Arial" w:cs="Arial"/>
          <w:szCs w:val="22"/>
        </w:rPr>
      </w:pPr>
      <w:r w:rsidRPr="00753100">
        <w:rPr>
          <w:rFonts w:ascii="Arial" w:hAnsi="Arial" w:cs="Arial"/>
          <w:b/>
          <w:bCs/>
          <w:szCs w:val="22"/>
        </w:rPr>
        <w:t xml:space="preserve">Approvisionnement de déclencheurs électro-pyrotechniques 5A </w:t>
      </w:r>
      <w:r w:rsidR="00A110E0">
        <w:rPr>
          <w:rFonts w:ascii="Arial" w:hAnsi="Arial" w:cs="Arial"/>
          <w:b/>
          <w:bCs/>
          <w:szCs w:val="22"/>
        </w:rPr>
        <w:t>au profit</w:t>
      </w:r>
      <w:r w:rsidRPr="00753100">
        <w:rPr>
          <w:rFonts w:ascii="Arial" w:hAnsi="Arial" w:cs="Arial"/>
          <w:b/>
          <w:bCs/>
          <w:szCs w:val="22"/>
        </w:rPr>
        <w:t xml:space="preserve"> de la marine nationale</w:t>
      </w:r>
    </w:p>
    <w:p w14:paraId="1AE12FF0" w14:textId="77777777" w:rsidR="00797194" w:rsidRPr="00866D3F" w:rsidRDefault="00797194" w:rsidP="00797194">
      <w:pPr>
        <w:tabs>
          <w:tab w:val="left" w:pos="567"/>
        </w:tabs>
        <w:ind w:left="1134" w:right="1134"/>
        <w:rPr>
          <w:rFonts w:ascii="Arial" w:hAnsi="Arial" w:cs="Arial"/>
          <w:szCs w:val="22"/>
        </w:rPr>
      </w:pPr>
    </w:p>
    <w:p w14:paraId="4BF8CC46" w14:textId="77777777" w:rsidR="00797194" w:rsidRPr="00866D3F" w:rsidRDefault="00797194" w:rsidP="00797194">
      <w:pPr>
        <w:tabs>
          <w:tab w:val="left" w:pos="567"/>
        </w:tabs>
        <w:ind w:left="1134" w:right="1134"/>
        <w:rPr>
          <w:rFonts w:ascii="Arial" w:hAnsi="Arial" w:cs="Arial"/>
          <w:szCs w:val="22"/>
        </w:rPr>
      </w:pPr>
    </w:p>
    <w:p w14:paraId="22C17B37" w14:textId="77777777" w:rsidR="00797194" w:rsidRPr="00866D3F" w:rsidRDefault="00797194" w:rsidP="00797194">
      <w:pPr>
        <w:tabs>
          <w:tab w:val="left" w:pos="567"/>
        </w:tabs>
        <w:ind w:left="1134" w:right="1134"/>
        <w:rPr>
          <w:rFonts w:ascii="Arial" w:hAnsi="Arial" w:cs="Arial"/>
          <w:szCs w:val="22"/>
        </w:rPr>
      </w:pPr>
    </w:p>
    <w:p w14:paraId="73A0A207" w14:textId="77777777" w:rsidR="00797194" w:rsidRPr="00866D3F" w:rsidRDefault="00797194" w:rsidP="00797194">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6496D377" w14:textId="1AE65FCC" w:rsidR="001F7F45" w:rsidRPr="004711AD" w:rsidRDefault="001F7F45" w:rsidP="001F7F45">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4711AD">
        <w:rPr>
          <w:rFonts w:ascii="Arial" w:hAnsi="Arial" w:cs="Arial"/>
          <w:szCs w:val="22"/>
        </w:rPr>
        <w:t>D</w:t>
      </w:r>
      <w:r w:rsidR="00136458">
        <w:rPr>
          <w:rFonts w:ascii="Arial" w:hAnsi="Arial" w:cs="Arial"/>
          <w:szCs w:val="22"/>
        </w:rPr>
        <w:t>ate</w:t>
      </w:r>
      <w:r w:rsidRPr="004711AD">
        <w:rPr>
          <w:rFonts w:ascii="Arial" w:hAnsi="Arial" w:cs="Arial"/>
          <w:szCs w:val="22"/>
        </w:rPr>
        <w:t xml:space="preserve"> </w:t>
      </w:r>
      <w:r>
        <w:rPr>
          <w:rFonts w:ascii="Arial" w:hAnsi="Arial" w:cs="Arial"/>
          <w:szCs w:val="22"/>
        </w:rPr>
        <w:t xml:space="preserve">et heure </w:t>
      </w:r>
      <w:r w:rsidR="00136458">
        <w:rPr>
          <w:rFonts w:ascii="Arial" w:hAnsi="Arial" w:cs="Arial"/>
          <w:szCs w:val="22"/>
        </w:rPr>
        <w:t>de remise des offres</w:t>
      </w:r>
    </w:p>
    <w:p w14:paraId="093B771E" w14:textId="77777777" w:rsidR="001F7F45" w:rsidRPr="004711AD" w:rsidRDefault="001F7F45" w:rsidP="001F7F45">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4955692E" w14:textId="7EF0B240" w:rsidR="001F7F45" w:rsidRPr="00B31C9A" w:rsidRDefault="001F7F45" w:rsidP="001F7F45">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4711AD">
        <w:rPr>
          <w:rFonts w:ascii="Arial" w:hAnsi="Arial" w:cs="Arial"/>
          <w:b/>
          <w:szCs w:val="22"/>
        </w:rPr>
        <w:t xml:space="preserve">Le </w:t>
      </w:r>
      <w:r w:rsidR="007C0FEA">
        <w:rPr>
          <w:rFonts w:ascii="Arial" w:hAnsi="Arial" w:cs="Arial"/>
          <w:b/>
          <w:szCs w:val="22"/>
        </w:rPr>
        <w:t>10</w:t>
      </w:r>
      <w:r w:rsidR="00525EEE">
        <w:rPr>
          <w:rFonts w:ascii="Arial" w:hAnsi="Arial" w:cs="Arial"/>
          <w:b/>
          <w:szCs w:val="22"/>
        </w:rPr>
        <w:t>/</w:t>
      </w:r>
      <w:r w:rsidR="007C0FEA">
        <w:rPr>
          <w:rFonts w:ascii="Arial" w:hAnsi="Arial" w:cs="Arial"/>
          <w:b/>
          <w:szCs w:val="22"/>
        </w:rPr>
        <w:t>03</w:t>
      </w:r>
      <w:r w:rsidR="00525EEE">
        <w:rPr>
          <w:rFonts w:ascii="Arial" w:hAnsi="Arial" w:cs="Arial"/>
          <w:b/>
          <w:szCs w:val="22"/>
        </w:rPr>
        <w:t>/202</w:t>
      </w:r>
      <w:r w:rsidR="00A110E0">
        <w:rPr>
          <w:rFonts w:ascii="Arial" w:hAnsi="Arial" w:cs="Arial"/>
          <w:b/>
          <w:szCs w:val="22"/>
        </w:rPr>
        <w:t>5</w:t>
      </w:r>
      <w:r w:rsidR="00525EEE">
        <w:rPr>
          <w:rFonts w:ascii="Arial" w:hAnsi="Arial" w:cs="Arial"/>
          <w:b/>
          <w:szCs w:val="22"/>
        </w:rPr>
        <w:t xml:space="preserve"> </w:t>
      </w:r>
      <w:r w:rsidR="00161F93">
        <w:rPr>
          <w:rFonts w:ascii="Arial" w:hAnsi="Arial" w:cs="Arial"/>
          <w:b/>
          <w:szCs w:val="22"/>
        </w:rPr>
        <w:t>avant</w:t>
      </w:r>
      <w:r>
        <w:rPr>
          <w:rFonts w:ascii="Arial" w:hAnsi="Arial" w:cs="Arial"/>
          <w:b/>
          <w:szCs w:val="22"/>
        </w:rPr>
        <w:t xml:space="preserve"> </w:t>
      </w:r>
      <w:r w:rsidR="00B24DB8">
        <w:rPr>
          <w:rFonts w:ascii="Arial" w:hAnsi="Arial" w:cs="Arial"/>
          <w:b/>
          <w:szCs w:val="22"/>
        </w:rPr>
        <w:t>1</w:t>
      </w:r>
      <w:r w:rsidR="007C0FEA">
        <w:rPr>
          <w:rFonts w:ascii="Arial" w:hAnsi="Arial" w:cs="Arial"/>
          <w:b/>
          <w:szCs w:val="22"/>
        </w:rPr>
        <w:t>6</w:t>
      </w:r>
      <w:r w:rsidR="00B24DB8">
        <w:rPr>
          <w:rFonts w:ascii="Arial" w:hAnsi="Arial" w:cs="Arial"/>
          <w:b/>
          <w:szCs w:val="22"/>
        </w:rPr>
        <w:t xml:space="preserve"> </w:t>
      </w:r>
      <w:r w:rsidR="00D85239">
        <w:rPr>
          <w:rFonts w:ascii="Arial" w:hAnsi="Arial" w:cs="Arial"/>
          <w:b/>
          <w:szCs w:val="22"/>
        </w:rPr>
        <w:t>heures</w:t>
      </w:r>
      <w:r w:rsidRPr="00CA31DB">
        <w:rPr>
          <w:rFonts w:ascii="Arial" w:hAnsi="Arial" w:cs="Arial"/>
          <w:b/>
          <w:szCs w:val="22"/>
        </w:rPr>
        <w:t xml:space="preserve"> (horodatage PLACE)</w:t>
      </w:r>
    </w:p>
    <w:p w14:paraId="0562A474" w14:textId="77777777" w:rsidR="0082472C" w:rsidRPr="00866D3F" w:rsidRDefault="0082472C" w:rsidP="00797194">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344BAE7D" w14:textId="77777777" w:rsidR="00443372" w:rsidRPr="00866D3F" w:rsidRDefault="00443372">
      <w:pPr>
        <w:tabs>
          <w:tab w:val="left" w:pos="567"/>
        </w:tabs>
        <w:jc w:val="center"/>
        <w:rPr>
          <w:rFonts w:ascii="Arial" w:hAnsi="Arial" w:cs="Arial"/>
          <w:szCs w:val="22"/>
        </w:rPr>
      </w:pPr>
    </w:p>
    <w:p w14:paraId="5671BBAA" w14:textId="77777777" w:rsidR="00443372" w:rsidRPr="00866D3F" w:rsidRDefault="00443372">
      <w:pPr>
        <w:tabs>
          <w:tab w:val="left" w:pos="7371"/>
        </w:tabs>
        <w:rPr>
          <w:rFonts w:ascii="Arial" w:hAnsi="Arial" w:cs="Arial"/>
          <w:szCs w:val="22"/>
        </w:rPr>
      </w:pPr>
    </w:p>
    <w:p w14:paraId="643942D2" w14:textId="6CE7037B" w:rsidR="00AF3383" w:rsidRDefault="00AF3383">
      <w:pPr>
        <w:spacing w:before="0" w:after="0"/>
        <w:jc w:val="left"/>
        <w:rPr>
          <w:rFonts w:ascii="Arial" w:hAnsi="Arial" w:cs="Arial"/>
          <w:szCs w:val="22"/>
        </w:rPr>
      </w:pPr>
      <w:r>
        <w:rPr>
          <w:rFonts w:ascii="Arial" w:hAnsi="Arial" w:cs="Arial"/>
          <w:szCs w:val="22"/>
        </w:rPr>
        <w:br w:type="page"/>
      </w:r>
    </w:p>
    <w:p w14:paraId="757D8715" w14:textId="77777777" w:rsidR="00443372" w:rsidRPr="00866D3F" w:rsidRDefault="00443372">
      <w:pPr>
        <w:tabs>
          <w:tab w:val="left" w:pos="567"/>
        </w:tabs>
        <w:rPr>
          <w:rFonts w:ascii="Arial" w:hAnsi="Arial" w:cs="Arial"/>
          <w:szCs w:val="22"/>
        </w:rPr>
      </w:pPr>
    </w:p>
    <w:p w14:paraId="03C558DF" w14:textId="77777777" w:rsidR="00443372" w:rsidRPr="00D62785"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D62785">
        <w:rPr>
          <w:rFonts w:ascii="Arial" w:hAnsi="Arial" w:cs="Arial"/>
          <w:b/>
          <w:szCs w:val="22"/>
        </w:rPr>
        <w:t xml:space="preserve">S  O  M  </w:t>
      </w:r>
      <w:proofErr w:type="spellStart"/>
      <w:r w:rsidRPr="00D62785">
        <w:rPr>
          <w:rFonts w:ascii="Arial" w:hAnsi="Arial" w:cs="Arial"/>
          <w:b/>
          <w:szCs w:val="22"/>
        </w:rPr>
        <w:t>M</w:t>
      </w:r>
      <w:proofErr w:type="spellEnd"/>
      <w:r w:rsidRPr="00D62785">
        <w:rPr>
          <w:rFonts w:ascii="Arial" w:hAnsi="Arial" w:cs="Arial"/>
          <w:b/>
          <w:szCs w:val="22"/>
        </w:rPr>
        <w:t xml:space="preserve">  A  I  R  E</w:t>
      </w:r>
    </w:p>
    <w:p w14:paraId="44EF09AD" w14:textId="77777777" w:rsidR="00443372" w:rsidRPr="00D62785"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21530133" w14:textId="77777777" w:rsidR="00443372" w:rsidRPr="00D62785" w:rsidRDefault="00443372">
      <w:pPr>
        <w:tabs>
          <w:tab w:val="left" w:pos="567"/>
        </w:tabs>
        <w:rPr>
          <w:rFonts w:ascii="Arial" w:hAnsi="Arial" w:cs="Arial"/>
          <w:szCs w:val="22"/>
        </w:rPr>
      </w:pPr>
    </w:p>
    <w:p w14:paraId="0861C2B8" w14:textId="77777777" w:rsidR="006504BE" w:rsidRPr="00D62785" w:rsidRDefault="006504BE" w:rsidP="006504BE">
      <w:pPr>
        <w:tabs>
          <w:tab w:val="left" w:pos="567"/>
        </w:tabs>
        <w:rPr>
          <w:rFonts w:ascii="Arial" w:hAnsi="Arial" w:cs="Arial"/>
          <w:szCs w:val="22"/>
        </w:rPr>
      </w:pPr>
    </w:p>
    <w:p w14:paraId="2AE809D4" w14:textId="100C663F" w:rsidR="006D14DF" w:rsidRDefault="006504BE">
      <w:pPr>
        <w:pStyle w:val="TM1"/>
        <w:tabs>
          <w:tab w:val="left" w:pos="426"/>
          <w:tab w:val="right" w:leader="dot" w:pos="9629"/>
        </w:tabs>
        <w:rPr>
          <w:rFonts w:asciiTheme="minorHAnsi" w:eastAsiaTheme="minorEastAsia" w:hAnsiTheme="minorHAnsi" w:cstheme="minorBidi"/>
          <w:b w:val="0"/>
          <w:bCs w:val="0"/>
          <w:caps w:val="0"/>
          <w:noProof/>
          <w:szCs w:val="22"/>
        </w:rPr>
      </w:pPr>
      <w:r w:rsidRPr="00D62785">
        <w:rPr>
          <w:rFonts w:ascii="Arial" w:hAnsi="Arial" w:cs="Arial"/>
          <w:szCs w:val="22"/>
          <w:lang w:val="en-GB"/>
        </w:rPr>
        <w:fldChar w:fldCharType="begin"/>
      </w:r>
      <w:r w:rsidRPr="00D62785">
        <w:rPr>
          <w:rFonts w:ascii="Arial" w:hAnsi="Arial" w:cs="Arial"/>
          <w:szCs w:val="22"/>
          <w:lang w:val="en-GB"/>
        </w:rPr>
        <w:instrText xml:space="preserve"> TOC \o "1-3" \h \z </w:instrText>
      </w:r>
      <w:r w:rsidRPr="00D62785">
        <w:rPr>
          <w:rFonts w:ascii="Arial" w:hAnsi="Arial" w:cs="Arial"/>
          <w:szCs w:val="22"/>
          <w:lang w:val="en-GB"/>
        </w:rPr>
        <w:fldChar w:fldCharType="separate"/>
      </w:r>
      <w:hyperlink w:anchor="_Toc166491076" w:history="1">
        <w:r w:rsidR="006D14DF" w:rsidRPr="007C4BE5">
          <w:rPr>
            <w:rStyle w:val="Lienhypertexte"/>
            <w:rFonts w:ascii="Arial" w:hAnsi="Arial" w:cs="Arial"/>
            <w:noProof/>
          </w:rPr>
          <w:t>1.</w:t>
        </w:r>
        <w:r w:rsidR="006D14DF">
          <w:rPr>
            <w:rFonts w:asciiTheme="minorHAnsi" w:eastAsiaTheme="minorEastAsia" w:hAnsiTheme="minorHAnsi" w:cstheme="minorBidi"/>
            <w:b w:val="0"/>
            <w:bCs w:val="0"/>
            <w:caps w:val="0"/>
            <w:noProof/>
            <w:szCs w:val="22"/>
          </w:rPr>
          <w:tab/>
        </w:r>
        <w:r w:rsidR="006D14DF" w:rsidRPr="007C4BE5">
          <w:rPr>
            <w:rStyle w:val="Lienhypertexte"/>
            <w:rFonts w:ascii="Arial" w:hAnsi="Arial" w:cs="Arial"/>
            <w:noProof/>
          </w:rPr>
          <w:t>oBJET ET CARACTERISTIQUES DE LA CONSULTATION</w:t>
        </w:r>
        <w:r w:rsidR="006D14DF">
          <w:rPr>
            <w:noProof/>
            <w:webHidden/>
          </w:rPr>
          <w:tab/>
        </w:r>
        <w:r w:rsidR="006D14DF">
          <w:rPr>
            <w:noProof/>
            <w:webHidden/>
          </w:rPr>
          <w:fldChar w:fldCharType="begin"/>
        </w:r>
        <w:r w:rsidR="006D14DF">
          <w:rPr>
            <w:noProof/>
            <w:webHidden/>
          </w:rPr>
          <w:instrText xml:space="preserve"> PAGEREF _Toc166491076 \h </w:instrText>
        </w:r>
        <w:r w:rsidR="006D14DF">
          <w:rPr>
            <w:noProof/>
            <w:webHidden/>
          </w:rPr>
        </w:r>
        <w:r w:rsidR="006D14DF">
          <w:rPr>
            <w:noProof/>
            <w:webHidden/>
          </w:rPr>
          <w:fldChar w:fldCharType="separate"/>
        </w:r>
        <w:r w:rsidR="006D14DF">
          <w:rPr>
            <w:noProof/>
            <w:webHidden/>
          </w:rPr>
          <w:t>3</w:t>
        </w:r>
        <w:r w:rsidR="006D14DF">
          <w:rPr>
            <w:noProof/>
            <w:webHidden/>
          </w:rPr>
          <w:fldChar w:fldCharType="end"/>
        </w:r>
      </w:hyperlink>
    </w:p>
    <w:p w14:paraId="22CDE222" w14:textId="5164FAF8" w:rsidR="006D14DF" w:rsidRDefault="002920B8">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66491077" w:history="1">
        <w:r w:rsidR="006D14DF" w:rsidRPr="007C4BE5">
          <w:rPr>
            <w:rStyle w:val="Lienhypertexte"/>
            <w:rFonts w:ascii="Arial" w:hAnsi="Arial" w:cs="Arial"/>
            <w:noProof/>
          </w:rPr>
          <w:t>2.</w:t>
        </w:r>
        <w:r w:rsidR="006D14DF">
          <w:rPr>
            <w:rFonts w:asciiTheme="minorHAnsi" w:eastAsiaTheme="minorEastAsia" w:hAnsiTheme="minorHAnsi" w:cstheme="minorBidi"/>
            <w:b w:val="0"/>
            <w:bCs w:val="0"/>
            <w:caps w:val="0"/>
            <w:noProof/>
            <w:szCs w:val="22"/>
          </w:rPr>
          <w:tab/>
        </w:r>
        <w:r w:rsidR="006D14DF" w:rsidRPr="007C4BE5">
          <w:rPr>
            <w:rStyle w:val="Lienhypertexte"/>
            <w:rFonts w:ascii="Arial" w:hAnsi="Arial" w:cs="Arial"/>
            <w:noProof/>
          </w:rPr>
          <w:t>condition de la consultation</w:t>
        </w:r>
        <w:r w:rsidR="006D14DF">
          <w:rPr>
            <w:noProof/>
            <w:webHidden/>
          </w:rPr>
          <w:tab/>
        </w:r>
        <w:r w:rsidR="006D14DF">
          <w:rPr>
            <w:noProof/>
            <w:webHidden/>
          </w:rPr>
          <w:fldChar w:fldCharType="begin"/>
        </w:r>
        <w:r w:rsidR="006D14DF">
          <w:rPr>
            <w:noProof/>
            <w:webHidden/>
          </w:rPr>
          <w:instrText xml:space="preserve"> PAGEREF _Toc166491077 \h </w:instrText>
        </w:r>
        <w:r w:rsidR="006D14DF">
          <w:rPr>
            <w:noProof/>
            <w:webHidden/>
          </w:rPr>
        </w:r>
        <w:r w:rsidR="006D14DF">
          <w:rPr>
            <w:noProof/>
            <w:webHidden/>
          </w:rPr>
          <w:fldChar w:fldCharType="separate"/>
        </w:r>
        <w:r w:rsidR="006D14DF">
          <w:rPr>
            <w:noProof/>
            <w:webHidden/>
          </w:rPr>
          <w:t>3</w:t>
        </w:r>
        <w:r w:rsidR="006D14DF">
          <w:rPr>
            <w:noProof/>
            <w:webHidden/>
          </w:rPr>
          <w:fldChar w:fldCharType="end"/>
        </w:r>
      </w:hyperlink>
    </w:p>
    <w:p w14:paraId="4F68FD34" w14:textId="63A243C1" w:rsidR="006D14DF" w:rsidRDefault="002920B8">
      <w:pPr>
        <w:pStyle w:val="TM3"/>
        <w:tabs>
          <w:tab w:val="left" w:pos="1100"/>
          <w:tab w:val="right" w:leader="dot" w:pos="9629"/>
        </w:tabs>
        <w:rPr>
          <w:rFonts w:asciiTheme="minorHAnsi" w:eastAsiaTheme="minorEastAsia" w:hAnsiTheme="minorHAnsi" w:cstheme="minorBidi"/>
          <w:i w:val="0"/>
          <w:iCs w:val="0"/>
          <w:noProof/>
          <w:szCs w:val="22"/>
        </w:rPr>
      </w:pPr>
      <w:hyperlink w:anchor="_Toc166491078" w:history="1">
        <w:r w:rsidR="006D14DF" w:rsidRPr="007C4BE5">
          <w:rPr>
            <w:rStyle w:val="Lienhypertexte"/>
            <w:rFonts w:ascii="Arial" w:hAnsi="Arial" w:cs="Arial"/>
            <w:noProof/>
          </w:rPr>
          <w:t>2.1.</w:t>
        </w:r>
        <w:r w:rsidR="006D14DF">
          <w:rPr>
            <w:rFonts w:asciiTheme="minorHAnsi" w:eastAsiaTheme="minorEastAsia" w:hAnsiTheme="minorHAnsi" w:cstheme="minorBidi"/>
            <w:i w:val="0"/>
            <w:iCs w:val="0"/>
            <w:noProof/>
            <w:szCs w:val="22"/>
          </w:rPr>
          <w:tab/>
        </w:r>
        <w:r w:rsidR="006D14DF" w:rsidRPr="007C4BE5">
          <w:rPr>
            <w:rStyle w:val="Lienhypertexte"/>
            <w:rFonts w:ascii="Arial" w:hAnsi="Arial" w:cs="Arial"/>
            <w:noProof/>
          </w:rPr>
          <w:t>Pièces constitutives de la proposition</w:t>
        </w:r>
        <w:r w:rsidR="006D14DF">
          <w:rPr>
            <w:noProof/>
            <w:webHidden/>
          </w:rPr>
          <w:tab/>
        </w:r>
        <w:r w:rsidR="006D14DF">
          <w:rPr>
            <w:noProof/>
            <w:webHidden/>
          </w:rPr>
          <w:fldChar w:fldCharType="begin"/>
        </w:r>
        <w:r w:rsidR="006D14DF">
          <w:rPr>
            <w:noProof/>
            <w:webHidden/>
          </w:rPr>
          <w:instrText xml:space="preserve"> PAGEREF _Toc166491078 \h </w:instrText>
        </w:r>
        <w:r w:rsidR="006D14DF">
          <w:rPr>
            <w:noProof/>
            <w:webHidden/>
          </w:rPr>
        </w:r>
        <w:r w:rsidR="006D14DF">
          <w:rPr>
            <w:noProof/>
            <w:webHidden/>
          </w:rPr>
          <w:fldChar w:fldCharType="separate"/>
        </w:r>
        <w:r w:rsidR="006D14DF">
          <w:rPr>
            <w:noProof/>
            <w:webHidden/>
          </w:rPr>
          <w:t>4</w:t>
        </w:r>
        <w:r w:rsidR="006D14DF">
          <w:rPr>
            <w:noProof/>
            <w:webHidden/>
          </w:rPr>
          <w:fldChar w:fldCharType="end"/>
        </w:r>
      </w:hyperlink>
    </w:p>
    <w:p w14:paraId="09C69F57" w14:textId="30A480DD" w:rsidR="006D14DF" w:rsidRDefault="002920B8">
      <w:pPr>
        <w:pStyle w:val="TM3"/>
        <w:tabs>
          <w:tab w:val="left" w:pos="1100"/>
          <w:tab w:val="right" w:leader="dot" w:pos="9629"/>
        </w:tabs>
        <w:rPr>
          <w:rFonts w:asciiTheme="minorHAnsi" w:eastAsiaTheme="minorEastAsia" w:hAnsiTheme="minorHAnsi" w:cstheme="minorBidi"/>
          <w:i w:val="0"/>
          <w:iCs w:val="0"/>
          <w:noProof/>
          <w:szCs w:val="22"/>
        </w:rPr>
      </w:pPr>
      <w:hyperlink w:anchor="_Toc166491079" w:history="1">
        <w:r w:rsidR="006D14DF" w:rsidRPr="007C4BE5">
          <w:rPr>
            <w:rStyle w:val="Lienhypertexte"/>
            <w:rFonts w:ascii="Arial" w:hAnsi="Arial" w:cs="Arial"/>
            <w:noProof/>
          </w:rPr>
          <w:t>2.2.</w:t>
        </w:r>
        <w:r w:rsidR="006D14DF">
          <w:rPr>
            <w:rFonts w:asciiTheme="minorHAnsi" w:eastAsiaTheme="minorEastAsia" w:hAnsiTheme="minorHAnsi" w:cstheme="minorBidi"/>
            <w:i w:val="0"/>
            <w:iCs w:val="0"/>
            <w:noProof/>
            <w:szCs w:val="22"/>
          </w:rPr>
          <w:tab/>
        </w:r>
        <w:r w:rsidR="006D14DF" w:rsidRPr="007C4BE5">
          <w:rPr>
            <w:rStyle w:val="Lienhypertexte"/>
            <w:rFonts w:ascii="Arial" w:hAnsi="Arial" w:cs="Arial"/>
            <w:noProof/>
          </w:rPr>
          <w:t>Condition d’envoi des plis</w:t>
        </w:r>
        <w:r w:rsidR="006D14DF">
          <w:rPr>
            <w:noProof/>
            <w:webHidden/>
          </w:rPr>
          <w:tab/>
        </w:r>
        <w:r w:rsidR="006D14DF">
          <w:rPr>
            <w:noProof/>
            <w:webHidden/>
          </w:rPr>
          <w:fldChar w:fldCharType="begin"/>
        </w:r>
        <w:r w:rsidR="006D14DF">
          <w:rPr>
            <w:noProof/>
            <w:webHidden/>
          </w:rPr>
          <w:instrText xml:space="preserve"> PAGEREF _Toc166491079 \h </w:instrText>
        </w:r>
        <w:r w:rsidR="006D14DF">
          <w:rPr>
            <w:noProof/>
            <w:webHidden/>
          </w:rPr>
        </w:r>
        <w:r w:rsidR="006D14DF">
          <w:rPr>
            <w:noProof/>
            <w:webHidden/>
          </w:rPr>
          <w:fldChar w:fldCharType="separate"/>
        </w:r>
        <w:r w:rsidR="006D14DF">
          <w:rPr>
            <w:noProof/>
            <w:webHidden/>
          </w:rPr>
          <w:t>5</w:t>
        </w:r>
        <w:r w:rsidR="006D14DF">
          <w:rPr>
            <w:noProof/>
            <w:webHidden/>
          </w:rPr>
          <w:fldChar w:fldCharType="end"/>
        </w:r>
      </w:hyperlink>
    </w:p>
    <w:p w14:paraId="23DB9237" w14:textId="702F0173" w:rsidR="006D14DF" w:rsidRDefault="002920B8">
      <w:pPr>
        <w:pStyle w:val="TM3"/>
        <w:tabs>
          <w:tab w:val="left" w:pos="1100"/>
          <w:tab w:val="right" w:leader="dot" w:pos="9629"/>
        </w:tabs>
        <w:rPr>
          <w:rFonts w:asciiTheme="minorHAnsi" w:eastAsiaTheme="minorEastAsia" w:hAnsiTheme="minorHAnsi" w:cstheme="minorBidi"/>
          <w:i w:val="0"/>
          <w:iCs w:val="0"/>
          <w:noProof/>
          <w:szCs w:val="22"/>
        </w:rPr>
      </w:pPr>
      <w:hyperlink w:anchor="_Toc166491080" w:history="1">
        <w:r w:rsidR="006D14DF" w:rsidRPr="007C4BE5">
          <w:rPr>
            <w:rStyle w:val="Lienhypertexte"/>
            <w:rFonts w:ascii="Arial" w:hAnsi="Arial" w:cs="Arial"/>
            <w:noProof/>
          </w:rPr>
          <w:t>2.3.</w:t>
        </w:r>
        <w:r w:rsidR="006D14DF">
          <w:rPr>
            <w:rFonts w:asciiTheme="minorHAnsi" w:eastAsiaTheme="minorEastAsia" w:hAnsiTheme="minorHAnsi" w:cstheme="minorBidi"/>
            <w:i w:val="0"/>
            <w:iCs w:val="0"/>
            <w:noProof/>
            <w:szCs w:val="22"/>
          </w:rPr>
          <w:tab/>
        </w:r>
        <w:r w:rsidR="006D14DF" w:rsidRPr="007C4BE5">
          <w:rPr>
            <w:rStyle w:val="Lienhypertexte"/>
            <w:rFonts w:ascii="Arial" w:hAnsi="Arial" w:cs="Arial"/>
            <w:noProof/>
          </w:rPr>
          <w:t>Date de remise des offres</w:t>
        </w:r>
        <w:r w:rsidR="006D14DF">
          <w:rPr>
            <w:noProof/>
            <w:webHidden/>
          </w:rPr>
          <w:tab/>
        </w:r>
        <w:r w:rsidR="006D14DF">
          <w:rPr>
            <w:noProof/>
            <w:webHidden/>
          </w:rPr>
          <w:fldChar w:fldCharType="begin"/>
        </w:r>
        <w:r w:rsidR="006D14DF">
          <w:rPr>
            <w:noProof/>
            <w:webHidden/>
          </w:rPr>
          <w:instrText xml:space="preserve"> PAGEREF _Toc166491080 \h </w:instrText>
        </w:r>
        <w:r w:rsidR="006D14DF">
          <w:rPr>
            <w:noProof/>
            <w:webHidden/>
          </w:rPr>
        </w:r>
        <w:r w:rsidR="006D14DF">
          <w:rPr>
            <w:noProof/>
            <w:webHidden/>
          </w:rPr>
          <w:fldChar w:fldCharType="separate"/>
        </w:r>
        <w:r w:rsidR="006D14DF">
          <w:rPr>
            <w:noProof/>
            <w:webHidden/>
          </w:rPr>
          <w:t>6</w:t>
        </w:r>
        <w:r w:rsidR="006D14DF">
          <w:rPr>
            <w:noProof/>
            <w:webHidden/>
          </w:rPr>
          <w:fldChar w:fldCharType="end"/>
        </w:r>
      </w:hyperlink>
    </w:p>
    <w:p w14:paraId="39851801" w14:textId="7A13213D" w:rsidR="006D14DF" w:rsidRDefault="002920B8">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66491081" w:history="1">
        <w:r w:rsidR="006D14DF" w:rsidRPr="007C4BE5">
          <w:rPr>
            <w:rStyle w:val="Lienhypertexte"/>
            <w:rFonts w:ascii="Arial" w:hAnsi="Arial" w:cs="Arial"/>
            <w:noProof/>
          </w:rPr>
          <w:t>3.</w:t>
        </w:r>
        <w:r w:rsidR="006D14DF">
          <w:rPr>
            <w:rFonts w:asciiTheme="minorHAnsi" w:eastAsiaTheme="minorEastAsia" w:hAnsiTheme="minorHAnsi" w:cstheme="minorBidi"/>
            <w:b w:val="0"/>
            <w:bCs w:val="0"/>
            <w:caps w:val="0"/>
            <w:noProof/>
            <w:szCs w:val="22"/>
          </w:rPr>
          <w:tab/>
        </w:r>
        <w:r w:rsidR="006D14DF" w:rsidRPr="007C4BE5">
          <w:rPr>
            <w:rStyle w:val="Lienhypertexte"/>
            <w:rFonts w:ascii="Arial" w:hAnsi="Arial" w:cs="Arial"/>
            <w:noProof/>
          </w:rPr>
          <w:t>jugement des CANDIDATURES ET DES OFFRES</w:t>
        </w:r>
        <w:r w:rsidR="006D14DF">
          <w:rPr>
            <w:noProof/>
            <w:webHidden/>
          </w:rPr>
          <w:tab/>
        </w:r>
        <w:r w:rsidR="006D14DF">
          <w:rPr>
            <w:noProof/>
            <w:webHidden/>
          </w:rPr>
          <w:fldChar w:fldCharType="begin"/>
        </w:r>
        <w:r w:rsidR="006D14DF">
          <w:rPr>
            <w:noProof/>
            <w:webHidden/>
          </w:rPr>
          <w:instrText xml:space="preserve"> PAGEREF _Toc166491081 \h </w:instrText>
        </w:r>
        <w:r w:rsidR="006D14DF">
          <w:rPr>
            <w:noProof/>
            <w:webHidden/>
          </w:rPr>
        </w:r>
        <w:r w:rsidR="006D14DF">
          <w:rPr>
            <w:noProof/>
            <w:webHidden/>
          </w:rPr>
          <w:fldChar w:fldCharType="separate"/>
        </w:r>
        <w:r w:rsidR="006D14DF">
          <w:rPr>
            <w:noProof/>
            <w:webHidden/>
          </w:rPr>
          <w:t>6</w:t>
        </w:r>
        <w:r w:rsidR="006D14DF">
          <w:rPr>
            <w:noProof/>
            <w:webHidden/>
          </w:rPr>
          <w:fldChar w:fldCharType="end"/>
        </w:r>
      </w:hyperlink>
    </w:p>
    <w:p w14:paraId="41F6B7E7" w14:textId="4FAC8377" w:rsidR="006D14DF" w:rsidRDefault="002920B8">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66491082" w:history="1">
        <w:r w:rsidR="006D14DF" w:rsidRPr="007C4BE5">
          <w:rPr>
            <w:rStyle w:val="Lienhypertexte"/>
            <w:rFonts w:ascii="Arial" w:hAnsi="Arial" w:cs="Arial"/>
            <w:noProof/>
          </w:rPr>
          <w:t>4.</w:t>
        </w:r>
        <w:r w:rsidR="006D14DF">
          <w:rPr>
            <w:rFonts w:asciiTheme="minorHAnsi" w:eastAsiaTheme="minorEastAsia" w:hAnsiTheme="minorHAnsi" w:cstheme="minorBidi"/>
            <w:b w:val="0"/>
            <w:bCs w:val="0"/>
            <w:caps w:val="0"/>
            <w:noProof/>
            <w:szCs w:val="22"/>
          </w:rPr>
          <w:tab/>
        </w:r>
        <w:r w:rsidR="006D14DF" w:rsidRPr="007C4BE5">
          <w:rPr>
            <w:rStyle w:val="Lienhypertexte"/>
            <w:rFonts w:ascii="Arial" w:hAnsi="Arial" w:cs="Arial"/>
            <w:noProof/>
          </w:rPr>
          <w:t>contenu du dossier de la consultation</w:t>
        </w:r>
        <w:r w:rsidR="006D14DF">
          <w:rPr>
            <w:noProof/>
            <w:webHidden/>
          </w:rPr>
          <w:tab/>
        </w:r>
        <w:r w:rsidR="006D14DF">
          <w:rPr>
            <w:noProof/>
            <w:webHidden/>
          </w:rPr>
          <w:fldChar w:fldCharType="begin"/>
        </w:r>
        <w:r w:rsidR="006D14DF">
          <w:rPr>
            <w:noProof/>
            <w:webHidden/>
          </w:rPr>
          <w:instrText xml:space="preserve"> PAGEREF _Toc166491082 \h </w:instrText>
        </w:r>
        <w:r w:rsidR="006D14DF">
          <w:rPr>
            <w:noProof/>
            <w:webHidden/>
          </w:rPr>
        </w:r>
        <w:r w:rsidR="006D14DF">
          <w:rPr>
            <w:noProof/>
            <w:webHidden/>
          </w:rPr>
          <w:fldChar w:fldCharType="separate"/>
        </w:r>
        <w:r w:rsidR="006D14DF">
          <w:rPr>
            <w:noProof/>
            <w:webHidden/>
          </w:rPr>
          <w:t>8</w:t>
        </w:r>
        <w:r w:rsidR="006D14DF">
          <w:rPr>
            <w:noProof/>
            <w:webHidden/>
          </w:rPr>
          <w:fldChar w:fldCharType="end"/>
        </w:r>
      </w:hyperlink>
    </w:p>
    <w:p w14:paraId="43F24DC8" w14:textId="69A64669" w:rsidR="00443372" w:rsidRPr="00866D3F" w:rsidRDefault="006504BE" w:rsidP="006504BE">
      <w:pPr>
        <w:tabs>
          <w:tab w:val="left" w:pos="567"/>
        </w:tabs>
        <w:rPr>
          <w:rFonts w:ascii="Arial" w:hAnsi="Arial" w:cs="Arial"/>
          <w:szCs w:val="22"/>
          <w:lang w:val="en-GB"/>
        </w:rPr>
      </w:pPr>
      <w:r w:rsidRPr="00D62785">
        <w:rPr>
          <w:rFonts w:ascii="Arial" w:hAnsi="Arial" w:cs="Arial"/>
          <w:szCs w:val="22"/>
          <w:lang w:val="en-GB"/>
        </w:rPr>
        <w:fldChar w:fldCharType="end"/>
      </w:r>
    </w:p>
    <w:p w14:paraId="419EDA1B" w14:textId="77777777" w:rsidR="00443372" w:rsidRPr="00866D3F" w:rsidRDefault="00443372">
      <w:pPr>
        <w:tabs>
          <w:tab w:val="left" w:pos="567"/>
        </w:tabs>
        <w:rPr>
          <w:rFonts w:ascii="Arial" w:hAnsi="Arial" w:cs="Arial"/>
          <w:szCs w:val="22"/>
          <w:lang w:val="en-GB"/>
        </w:rPr>
      </w:pPr>
    </w:p>
    <w:p w14:paraId="06221F98" w14:textId="77777777" w:rsidR="00443372" w:rsidRPr="00866D3F" w:rsidRDefault="00443372">
      <w:pPr>
        <w:tabs>
          <w:tab w:val="left" w:pos="567"/>
        </w:tabs>
        <w:rPr>
          <w:rFonts w:ascii="Arial" w:hAnsi="Arial" w:cs="Arial"/>
          <w:szCs w:val="22"/>
        </w:rPr>
      </w:pPr>
    </w:p>
    <w:p w14:paraId="6622BF44" w14:textId="77777777" w:rsidR="00443372" w:rsidRPr="00866D3F" w:rsidRDefault="00443372">
      <w:pPr>
        <w:tabs>
          <w:tab w:val="left" w:pos="567"/>
        </w:tabs>
        <w:rPr>
          <w:rFonts w:ascii="Arial" w:hAnsi="Arial" w:cs="Arial"/>
          <w:szCs w:val="22"/>
        </w:rPr>
        <w:sectPr w:rsidR="00443372" w:rsidRPr="00866D3F">
          <w:footerReference w:type="default" r:id="rId10"/>
          <w:footnotePr>
            <w:numRestart w:val="eachSect"/>
          </w:footnotePr>
          <w:pgSz w:w="11907" w:h="16840" w:code="9"/>
          <w:pgMar w:top="957" w:right="1134" w:bottom="1134" w:left="1134" w:header="720" w:footer="425" w:gutter="0"/>
          <w:cols w:space="720"/>
        </w:sectPr>
      </w:pPr>
    </w:p>
    <w:p w14:paraId="5E10849E" w14:textId="77777777" w:rsidR="00443372" w:rsidRPr="00D62785" w:rsidRDefault="00443372">
      <w:pPr>
        <w:pStyle w:val="Titre1"/>
        <w:numPr>
          <w:ilvl w:val="0"/>
          <w:numId w:val="8"/>
        </w:numPr>
        <w:rPr>
          <w:rFonts w:ascii="Arial" w:hAnsi="Arial" w:cs="Arial"/>
          <w:szCs w:val="22"/>
        </w:rPr>
      </w:pPr>
      <w:bookmarkStart w:id="1" w:name="_Toc36259021"/>
      <w:bookmarkStart w:id="2" w:name="_Toc42327867"/>
      <w:bookmarkStart w:id="3" w:name="_Toc254166739"/>
      <w:bookmarkStart w:id="4" w:name="_Toc166491076"/>
      <w:r w:rsidRPr="00D62785">
        <w:rPr>
          <w:rFonts w:ascii="Arial" w:hAnsi="Arial" w:cs="Arial"/>
          <w:szCs w:val="22"/>
        </w:rPr>
        <w:lastRenderedPageBreak/>
        <w:t>oBJET ET CAR</w:t>
      </w:r>
      <w:r w:rsidR="00B45A04" w:rsidRPr="00D62785">
        <w:rPr>
          <w:rFonts w:ascii="Arial" w:hAnsi="Arial" w:cs="Arial"/>
          <w:szCs w:val="22"/>
        </w:rPr>
        <w:t>AC</w:t>
      </w:r>
      <w:r w:rsidRPr="00D62785">
        <w:rPr>
          <w:rFonts w:ascii="Arial" w:hAnsi="Arial" w:cs="Arial"/>
          <w:szCs w:val="22"/>
        </w:rPr>
        <w:t>TERISTIQUES D</w:t>
      </w:r>
      <w:bookmarkEnd w:id="1"/>
      <w:r w:rsidRPr="00D62785">
        <w:rPr>
          <w:rFonts w:ascii="Arial" w:hAnsi="Arial" w:cs="Arial"/>
          <w:szCs w:val="22"/>
        </w:rPr>
        <w:t>E LA CONSULTATION</w:t>
      </w:r>
      <w:bookmarkStart w:id="5" w:name="OLE_LINK1"/>
      <w:bookmarkStart w:id="6" w:name="OLE_LINK2"/>
      <w:bookmarkEnd w:id="2"/>
      <w:bookmarkEnd w:id="3"/>
      <w:bookmarkEnd w:id="4"/>
    </w:p>
    <w:p w14:paraId="3ABC9756" w14:textId="77777777" w:rsidR="008268E7" w:rsidRPr="00D62785" w:rsidRDefault="00A60A2A" w:rsidP="008268E7">
      <w:pPr>
        <w:rPr>
          <w:rFonts w:ascii="Arial" w:hAnsi="Arial" w:cs="Arial"/>
          <w:szCs w:val="22"/>
        </w:rPr>
      </w:pPr>
      <w:r w:rsidRPr="00D62785">
        <w:rPr>
          <w:rFonts w:ascii="Arial" w:hAnsi="Arial" w:cs="Arial"/>
          <w:b/>
          <w:szCs w:val="22"/>
        </w:rPr>
        <w:t>La présente consultation</w:t>
      </w:r>
      <w:r w:rsidRPr="00D62785">
        <w:rPr>
          <w:rFonts w:ascii="Arial" w:hAnsi="Arial" w:cs="Arial"/>
          <w:szCs w:val="22"/>
        </w:rPr>
        <w:t xml:space="preserve"> est lancée sous forme </w:t>
      </w:r>
      <w:r w:rsidR="008268E7" w:rsidRPr="00D62785">
        <w:rPr>
          <w:rFonts w:ascii="Arial" w:hAnsi="Arial" w:cs="Arial"/>
          <w:szCs w:val="22"/>
        </w:rPr>
        <w:t xml:space="preserve">d’un marché à procédure adaptée </w:t>
      </w:r>
      <w:r w:rsidR="008268E7" w:rsidRPr="00D62785">
        <w:rPr>
          <w:rFonts w:ascii="Arial" w:hAnsi="Arial" w:cs="Arial"/>
          <w:szCs w:val="22"/>
          <w:u w:val="single"/>
        </w:rPr>
        <w:t>(MAPA)</w:t>
      </w:r>
      <w:r w:rsidR="008268E7" w:rsidRPr="00D62785">
        <w:rPr>
          <w:rFonts w:ascii="Arial" w:hAnsi="Arial" w:cs="Arial"/>
          <w:szCs w:val="22"/>
        </w:rPr>
        <w:t xml:space="preserve"> passé en application des articles </w:t>
      </w:r>
      <w:r w:rsidR="001D34B2">
        <w:rPr>
          <w:rFonts w:ascii="Arial" w:hAnsi="Arial" w:cs="Arial"/>
          <w:szCs w:val="22"/>
        </w:rPr>
        <w:t xml:space="preserve">L2320-1 2°, </w:t>
      </w:r>
      <w:r w:rsidR="008268E7" w:rsidRPr="00D62785">
        <w:rPr>
          <w:rFonts w:ascii="Arial" w:hAnsi="Arial" w:cs="Arial"/>
          <w:szCs w:val="22"/>
        </w:rPr>
        <w:t xml:space="preserve">L2323-1, R2323-1.1° et R2323-4 du code de la commande publique (CCP). </w:t>
      </w:r>
    </w:p>
    <w:p w14:paraId="346E0CD0" w14:textId="6F05B5CF" w:rsidR="00205731" w:rsidRPr="00A13E59" w:rsidRDefault="00A60A2A" w:rsidP="00205731">
      <w:pPr>
        <w:pStyle w:val="Paragraphe"/>
        <w:ind w:firstLine="0"/>
        <w:rPr>
          <w:rFonts w:ascii="Arial" w:hAnsi="Arial" w:cs="Arial"/>
          <w:b/>
          <w:szCs w:val="22"/>
        </w:rPr>
      </w:pPr>
      <w:r w:rsidRPr="00D62785">
        <w:rPr>
          <w:rFonts w:ascii="Arial" w:hAnsi="Arial" w:cs="Arial"/>
          <w:b/>
          <w:szCs w:val="22"/>
        </w:rPr>
        <w:t>Elle a pour objet</w:t>
      </w:r>
      <w:r w:rsidRPr="00D62785">
        <w:rPr>
          <w:rFonts w:ascii="Arial" w:hAnsi="Arial" w:cs="Arial"/>
          <w:szCs w:val="22"/>
        </w:rPr>
        <w:t xml:space="preserve"> </w:t>
      </w:r>
      <w:r w:rsidR="003A5DA7">
        <w:rPr>
          <w:rFonts w:ascii="Arial" w:hAnsi="Arial" w:cs="Arial"/>
          <w:b/>
          <w:bCs/>
          <w:szCs w:val="22"/>
        </w:rPr>
        <w:t>l’a</w:t>
      </w:r>
      <w:r w:rsidR="003A5DA7" w:rsidRPr="00753100">
        <w:rPr>
          <w:rFonts w:ascii="Arial" w:hAnsi="Arial" w:cs="Arial"/>
          <w:b/>
          <w:bCs/>
          <w:szCs w:val="22"/>
        </w:rPr>
        <w:t>pprovisionnement de déclencheurs électro-pyrotechniques 5A montés sur des bouteilles de gaz d’extinction incendie à bord des bâtiments de la marine nationale</w:t>
      </w:r>
      <w:r w:rsidR="003A5DA7" w:rsidRPr="00FC5B76">
        <w:rPr>
          <w:rFonts w:ascii="Arial" w:hAnsi="Arial" w:cs="Arial"/>
          <w:b/>
          <w:szCs w:val="22"/>
        </w:rPr>
        <w:t xml:space="preserve"> </w:t>
      </w:r>
      <w:r w:rsidRPr="00FC5B76">
        <w:rPr>
          <w:rFonts w:ascii="Arial" w:hAnsi="Arial" w:cs="Arial"/>
          <w:b/>
          <w:szCs w:val="22"/>
        </w:rPr>
        <w:t>selon les conditions définies dans le Cahier des Clauses Techniques Particulières</w:t>
      </w:r>
      <w:r w:rsidR="00EF5F20" w:rsidRPr="00FC5B76">
        <w:rPr>
          <w:rFonts w:ascii="Arial" w:hAnsi="Arial" w:cs="Arial"/>
          <w:b/>
          <w:szCs w:val="22"/>
        </w:rPr>
        <w:t xml:space="preserve"> </w:t>
      </w:r>
      <w:r w:rsidR="00525EEE">
        <w:rPr>
          <w:rFonts w:ascii="Arial" w:hAnsi="Arial" w:cs="Arial"/>
          <w:b/>
          <w:szCs w:val="22"/>
        </w:rPr>
        <w:t>(CCTP DSSFB/SDL/0548</w:t>
      </w:r>
      <w:r w:rsidR="00205731" w:rsidRPr="00205731">
        <w:rPr>
          <w:rFonts w:ascii="Arial" w:hAnsi="Arial" w:cs="Arial"/>
          <w:b/>
          <w:szCs w:val="22"/>
        </w:rPr>
        <w:t xml:space="preserve">/ Indice </w:t>
      </w:r>
      <w:r w:rsidR="003F5E36">
        <w:rPr>
          <w:rFonts w:ascii="Arial" w:hAnsi="Arial" w:cs="Arial"/>
          <w:b/>
          <w:szCs w:val="22"/>
        </w:rPr>
        <w:t>D</w:t>
      </w:r>
      <w:r w:rsidR="00205731" w:rsidRPr="00205731">
        <w:rPr>
          <w:rFonts w:ascii="Arial" w:hAnsi="Arial" w:cs="Arial"/>
          <w:b/>
          <w:szCs w:val="22"/>
        </w:rPr>
        <w:t>)</w:t>
      </w:r>
      <w:r w:rsidR="00A13E59">
        <w:rPr>
          <w:rFonts w:ascii="Arial" w:hAnsi="Arial" w:cs="Arial"/>
          <w:b/>
          <w:szCs w:val="22"/>
        </w:rPr>
        <w:t xml:space="preserve"> et </w:t>
      </w:r>
      <w:r w:rsidR="00873B6F">
        <w:rPr>
          <w:rFonts w:ascii="Arial" w:hAnsi="Arial" w:cs="Arial"/>
          <w:b/>
          <w:szCs w:val="22"/>
        </w:rPr>
        <w:t>des</w:t>
      </w:r>
      <w:r w:rsidR="00A13E59">
        <w:rPr>
          <w:rFonts w:ascii="Arial" w:hAnsi="Arial" w:cs="Arial"/>
          <w:b/>
          <w:szCs w:val="22"/>
        </w:rPr>
        <w:t xml:space="preserve"> </w:t>
      </w:r>
      <w:r w:rsidR="00A13E59" w:rsidRPr="00D671E1">
        <w:rPr>
          <w:rFonts w:ascii="Arial" w:hAnsi="Arial" w:cs="Arial"/>
          <w:b/>
          <w:szCs w:val="22"/>
        </w:rPr>
        <w:t>Spécification Générale d’Approvisionnement</w:t>
      </w:r>
      <w:r w:rsidR="00A13E59" w:rsidRPr="00A13E59">
        <w:rPr>
          <w:rFonts w:ascii="Arial" w:hAnsi="Arial" w:cs="Arial"/>
          <w:b/>
          <w:szCs w:val="22"/>
        </w:rPr>
        <w:t xml:space="preserve"> </w:t>
      </w:r>
      <w:r w:rsidR="00A13E59">
        <w:rPr>
          <w:rFonts w:ascii="Arial" w:hAnsi="Arial" w:cs="Arial"/>
          <w:b/>
          <w:szCs w:val="22"/>
        </w:rPr>
        <w:t>(</w:t>
      </w:r>
      <w:r w:rsidR="00A13E59" w:rsidRPr="00A13E59">
        <w:rPr>
          <w:rFonts w:ascii="Arial" w:hAnsi="Arial" w:cs="Arial"/>
          <w:b/>
          <w:szCs w:val="22"/>
        </w:rPr>
        <w:t>SGA</w:t>
      </w:r>
      <w:r w:rsidR="00A13E59">
        <w:rPr>
          <w:rFonts w:ascii="Arial" w:hAnsi="Arial" w:cs="Arial"/>
          <w:b/>
          <w:szCs w:val="22"/>
        </w:rPr>
        <w:t>)</w:t>
      </w:r>
      <w:r w:rsidR="00A13E59" w:rsidRPr="00A13E59">
        <w:rPr>
          <w:rFonts w:ascii="Arial" w:hAnsi="Arial" w:cs="Arial"/>
          <w:b/>
          <w:szCs w:val="22"/>
        </w:rPr>
        <w:t xml:space="preserve"> </w:t>
      </w:r>
      <w:r w:rsidR="00A13E59" w:rsidRPr="00D671E1">
        <w:rPr>
          <w:rFonts w:ascii="Arial" w:hAnsi="Arial" w:cs="Arial"/>
          <w:b/>
          <w:szCs w:val="22"/>
        </w:rPr>
        <w:t>DSS</w:t>
      </w:r>
      <w:r w:rsidR="00D671E1" w:rsidRPr="00D671E1">
        <w:rPr>
          <w:rFonts w:ascii="Arial" w:hAnsi="Arial" w:cs="Arial"/>
          <w:b/>
          <w:szCs w:val="22"/>
        </w:rPr>
        <w:t>F</w:t>
      </w:r>
      <w:r w:rsidR="00A13E59" w:rsidRPr="00D671E1">
        <w:rPr>
          <w:rFonts w:ascii="Arial" w:hAnsi="Arial" w:cs="Arial"/>
          <w:b/>
          <w:szCs w:val="22"/>
        </w:rPr>
        <w:t>B</w:t>
      </w:r>
      <w:r w:rsidR="00D671E1" w:rsidRPr="00D671E1">
        <w:rPr>
          <w:rFonts w:ascii="Arial" w:hAnsi="Arial" w:cs="Arial"/>
          <w:b/>
          <w:szCs w:val="22"/>
        </w:rPr>
        <w:t>/SDLOG/</w:t>
      </w:r>
      <w:r w:rsidR="00A13E59" w:rsidRPr="00A13E59">
        <w:rPr>
          <w:rFonts w:ascii="Arial" w:hAnsi="Arial" w:cs="Arial"/>
          <w:b/>
          <w:szCs w:val="22"/>
        </w:rPr>
        <w:t>260/</w:t>
      </w:r>
      <w:r w:rsidR="00873B6F">
        <w:rPr>
          <w:rFonts w:ascii="Arial" w:hAnsi="Arial" w:cs="Arial"/>
          <w:b/>
          <w:szCs w:val="22"/>
        </w:rPr>
        <w:t>O</w:t>
      </w:r>
      <w:r w:rsidR="00205731" w:rsidRPr="00A13E59">
        <w:rPr>
          <w:rFonts w:ascii="Arial" w:hAnsi="Arial" w:cs="Arial"/>
          <w:b/>
          <w:szCs w:val="22"/>
        </w:rPr>
        <w:t>.</w:t>
      </w:r>
    </w:p>
    <w:p w14:paraId="5F6E6622" w14:textId="11B3A84B" w:rsidR="00E60D63" w:rsidRPr="004711AD" w:rsidRDefault="00525EEE" w:rsidP="00E60D63">
      <w:pPr>
        <w:rPr>
          <w:rFonts w:ascii="Arial" w:hAnsi="Arial" w:cs="Arial"/>
          <w:szCs w:val="22"/>
        </w:rPr>
      </w:pPr>
      <w:r>
        <w:rPr>
          <w:rFonts w:ascii="Arial" w:hAnsi="Arial" w:cs="Arial"/>
          <w:szCs w:val="22"/>
        </w:rPr>
        <w:t>Le besoin</w:t>
      </w:r>
      <w:r w:rsidR="00E60D63" w:rsidRPr="004711AD">
        <w:rPr>
          <w:rFonts w:ascii="Arial" w:hAnsi="Arial" w:cs="Arial"/>
          <w:szCs w:val="22"/>
        </w:rPr>
        <w:t xml:space="preserve"> </w:t>
      </w:r>
      <w:r>
        <w:rPr>
          <w:rFonts w:ascii="Arial" w:hAnsi="Arial" w:cs="Arial"/>
          <w:szCs w:val="22"/>
        </w:rPr>
        <w:t>est défini</w:t>
      </w:r>
      <w:r w:rsidR="00E60D63" w:rsidRPr="004711AD">
        <w:rPr>
          <w:rFonts w:ascii="Arial" w:hAnsi="Arial" w:cs="Arial"/>
          <w:szCs w:val="22"/>
        </w:rPr>
        <w:t xml:space="preserve"> par référence à un </w:t>
      </w:r>
      <w:r w:rsidR="00E60D63" w:rsidRPr="004711AD">
        <w:rPr>
          <w:rFonts w:ascii="Arial" w:hAnsi="Arial" w:cs="Arial"/>
          <w:b/>
          <w:szCs w:val="22"/>
        </w:rPr>
        <w:t>N</w:t>
      </w:r>
      <w:r w:rsidR="00E60D63" w:rsidRPr="004711AD">
        <w:rPr>
          <w:rFonts w:ascii="Arial" w:hAnsi="Arial" w:cs="Arial"/>
          <w:szCs w:val="22"/>
        </w:rPr>
        <w:t xml:space="preserve">uméro de </w:t>
      </w:r>
      <w:r w:rsidR="00E60D63" w:rsidRPr="004711AD">
        <w:rPr>
          <w:rFonts w:ascii="Arial" w:hAnsi="Arial" w:cs="Arial"/>
          <w:b/>
          <w:szCs w:val="22"/>
        </w:rPr>
        <w:t>N</w:t>
      </w:r>
      <w:r w:rsidR="00E60D63" w:rsidRPr="004711AD">
        <w:rPr>
          <w:rFonts w:ascii="Arial" w:hAnsi="Arial" w:cs="Arial"/>
          <w:szCs w:val="22"/>
        </w:rPr>
        <w:t xml:space="preserve">omenclature </w:t>
      </w:r>
      <w:r w:rsidR="00E60D63" w:rsidRPr="004711AD">
        <w:rPr>
          <w:rFonts w:ascii="Arial" w:hAnsi="Arial" w:cs="Arial"/>
          <w:b/>
          <w:szCs w:val="22"/>
        </w:rPr>
        <w:t>O</w:t>
      </w:r>
      <w:r w:rsidR="00E60D63" w:rsidRPr="004711AD">
        <w:rPr>
          <w:rFonts w:ascii="Arial" w:hAnsi="Arial" w:cs="Arial"/>
          <w:szCs w:val="22"/>
        </w:rPr>
        <w:t xml:space="preserve">TAN (NNO) auquel peuvent être associées une ou plusieurs références industrielles regroupées au sein des bases de données </w:t>
      </w:r>
      <w:r w:rsidR="00E60D63">
        <w:rPr>
          <w:rFonts w:ascii="Arial" w:hAnsi="Arial" w:cs="Arial"/>
          <w:szCs w:val="22"/>
        </w:rPr>
        <w:t>SACRAL N-CORENG</w:t>
      </w:r>
      <w:r w:rsidR="00E60D63" w:rsidRPr="004711AD">
        <w:rPr>
          <w:rFonts w:ascii="Arial" w:hAnsi="Arial" w:cs="Arial"/>
          <w:szCs w:val="22"/>
        </w:rPr>
        <w:t xml:space="preserve"> ou NMCRL</w:t>
      </w:r>
      <w:r w:rsidR="00E60D63" w:rsidRPr="004711AD">
        <w:rPr>
          <w:rStyle w:val="Appelnotedebasdep"/>
          <w:rFonts w:ascii="Arial" w:hAnsi="Arial" w:cs="Arial"/>
          <w:sz w:val="22"/>
          <w:szCs w:val="22"/>
          <w:vertAlign w:val="superscript"/>
        </w:rPr>
        <w:footnoteReference w:id="1"/>
      </w:r>
      <w:r>
        <w:rPr>
          <w:rFonts w:ascii="Arial" w:hAnsi="Arial" w:cs="Arial"/>
          <w:szCs w:val="22"/>
        </w:rPr>
        <w:t>. Le NNO prime sur le</w:t>
      </w:r>
      <w:r w:rsidR="00E60D63" w:rsidRPr="004711AD">
        <w:rPr>
          <w:rFonts w:ascii="Arial" w:hAnsi="Arial" w:cs="Arial"/>
          <w:szCs w:val="22"/>
        </w:rPr>
        <w:t xml:space="preserve"> libellé.</w:t>
      </w:r>
    </w:p>
    <w:p w14:paraId="295121FC" w14:textId="0C0A4356" w:rsidR="00E60D63" w:rsidRPr="004711AD" w:rsidRDefault="00E60D63" w:rsidP="00E60D63">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SACRAL N-CORENG</w:t>
      </w:r>
      <w:r w:rsidR="00525EEE">
        <w:rPr>
          <w:rFonts w:ascii="Arial" w:hAnsi="Arial" w:cs="Arial"/>
          <w:szCs w:val="22"/>
        </w:rPr>
        <w:t>/NMCRL, la fiche</w:t>
      </w:r>
      <w:r w:rsidRPr="004711AD">
        <w:rPr>
          <w:rFonts w:ascii="Arial" w:hAnsi="Arial" w:cs="Arial"/>
          <w:szCs w:val="22"/>
        </w:rPr>
        <w:t xml:space="preserve"> d</w:t>
      </w:r>
      <w:r w:rsidR="00525EEE">
        <w:rPr>
          <w:rFonts w:ascii="Arial" w:hAnsi="Arial" w:cs="Arial"/>
          <w:szCs w:val="22"/>
        </w:rPr>
        <w:t xml:space="preserve">escriptive </w:t>
      </w:r>
      <w:r w:rsidRPr="004711AD">
        <w:rPr>
          <w:rFonts w:ascii="Arial" w:hAnsi="Arial" w:cs="Arial"/>
          <w:szCs w:val="22"/>
        </w:rPr>
        <w:t xml:space="preserve">correspondant </w:t>
      </w:r>
      <w:r w:rsidR="00525EEE">
        <w:rPr>
          <w:rFonts w:ascii="Arial" w:hAnsi="Arial" w:cs="Arial"/>
          <w:szCs w:val="22"/>
        </w:rPr>
        <w:t>à la référence demandée</w:t>
      </w:r>
      <w:r w:rsidRPr="004711AD">
        <w:rPr>
          <w:rFonts w:ascii="Arial" w:hAnsi="Arial" w:cs="Arial"/>
          <w:szCs w:val="22"/>
        </w:rPr>
        <w:t xml:space="preserve"> </w:t>
      </w:r>
      <w:r w:rsidR="00525EEE">
        <w:rPr>
          <w:rFonts w:ascii="Arial" w:hAnsi="Arial" w:cs="Arial"/>
          <w:szCs w:val="22"/>
        </w:rPr>
        <w:t>est jointe</w:t>
      </w:r>
      <w:r w:rsidRPr="004711AD">
        <w:rPr>
          <w:rFonts w:ascii="Arial" w:hAnsi="Arial" w:cs="Arial"/>
          <w:szCs w:val="22"/>
        </w:rPr>
        <w:t xml:space="preserve"> au présent dossier de consultation.</w:t>
      </w:r>
    </w:p>
    <w:p w14:paraId="5D85F1DF" w14:textId="77777777" w:rsidR="00583223" w:rsidRPr="00D62785" w:rsidRDefault="00A60A2A" w:rsidP="00AD0F50">
      <w:pPr>
        <w:rPr>
          <w:rFonts w:ascii="Arial" w:hAnsi="Arial" w:cs="Arial"/>
          <w:b/>
          <w:szCs w:val="22"/>
        </w:rPr>
      </w:pPr>
      <w:r w:rsidRPr="00D62785">
        <w:rPr>
          <w:rFonts w:ascii="Arial" w:hAnsi="Arial" w:cs="Arial"/>
          <w:szCs w:val="22"/>
        </w:rPr>
        <w:t>L</w:t>
      </w:r>
      <w:r w:rsidR="00583223" w:rsidRPr="00D62785">
        <w:rPr>
          <w:rFonts w:ascii="Arial" w:hAnsi="Arial" w:cs="Arial"/>
          <w:szCs w:val="22"/>
        </w:rPr>
        <w:t xml:space="preserve">a consultation concerne un </w:t>
      </w:r>
      <w:r w:rsidR="00583223" w:rsidRPr="00D62785">
        <w:rPr>
          <w:rFonts w:ascii="Arial" w:hAnsi="Arial" w:cs="Arial"/>
          <w:b/>
          <w:szCs w:val="22"/>
        </w:rPr>
        <w:t>marché de fournitures.</w:t>
      </w:r>
    </w:p>
    <w:p w14:paraId="769CDA64" w14:textId="77777777" w:rsidR="00583223" w:rsidRPr="00D62785" w:rsidRDefault="00583223" w:rsidP="00AD0F50">
      <w:pPr>
        <w:rPr>
          <w:rFonts w:ascii="Arial" w:hAnsi="Arial" w:cs="Arial"/>
          <w:b/>
          <w:szCs w:val="22"/>
        </w:rPr>
      </w:pPr>
      <w:r w:rsidRPr="00D62785">
        <w:rPr>
          <w:rFonts w:ascii="Arial" w:hAnsi="Arial" w:cs="Arial"/>
          <w:szCs w:val="22"/>
        </w:rPr>
        <w:t xml:space="preserve">Le marché à procédure adaptée est </w:t>
      </w:r>
      <w:r w:rsidRPr="00D62785">
        <w:rPr>
          <w:rFonts w:ascii="Arial" w:hAnsi="Arial" w:cs="Arial"/>
          <w:b/>
          <w:szCs w:val="22"/>
        </w:rPr>
        <w:t>ordinaire.</w:t>
      </w:r>
    </w:p>
    <w:p w14:paraId="7A732982" w14:textId="77777777" w:rsidR="00583223" w:rsidRPr="00D62785" w:rsidRDefault="00583223" w:rsidP="00AD0F50">
      <w:pPr>
        <w:rPr>
          <w:rFonts w:ascii="Arial" w:hAnsi="Arial" w:cs="Arial"/>
          <w:b/>
          <w:szCs w:val="22"/>
        </w:rPr>
      </w:pPr>
      <w:r w:rsidRPr="00D62785">
        <w:rPr>
          <w:rFonts w:ascii="Arial" w:hAnsi="Arial" w:cs="Arial"/>
          <w:szCs w:val="22"/>
        </w:rPr>
        <w:t xml:space="preserve">Le marché à procédure adaptée est constitué </w:t>
      </w:r>
      <w:r w:rsidRPr="00D62785">
        <w:rPr>
          <w:rFonts w:ascii="Arial" w:hAnsi="Arial" w:cs="Arial"/>
          <w:b/>
          <w:szCs w:val="22"/>
        </w:rPr>
        <w:t>d’un lot unique.</w:t>
      </w:r>
    </w:p>
    <w:p w14:paraId="06A8C70F" w14:textId="77777777" w:rsidR="00583223" w:rsidRPr="00D62785" w:rsidRDefault="00583223" w:rsidP="00AD0F50">
      <w:pPr>
        <w:rPr>
          <w:rFonts w:ascii="Arial" w:hAnsi="Arial" w:cs="Arial"/>
          <w:szCs w:val="22"/>
        </w:rPr>
      </w:pPr>
      <w:r w:rsidRPr="00D62785">
        <w:rPr>
          <w:rFonts w:ascii="Arial" w:hAnsi="Arial" w:cs="Arial"/>
          <w:b/>
          <w:szCs w:val="22"/>
        </w:rPr>
        <w:t>Les variantes</w:t>
      </w:r>
      <w:r w:rsidRPr="00D62785">
        <w:rPr>
          <w:rFonts w:ascii="Arial" w:hAnsi="Arial" w:cs="Arial"/>
          <w:szCs w:val="22"/>
        </w:rPr>
        <w:t xml:space="preserve"> ne sont pas autorisées.</w:t>
      </w:r>
    </w:p>
    <w:p w14:paraId="77440FE5" w14:textId="77777777" w:rsidR="00583223" w:rsidRPr="00D62785" w:rsidRDefault="00583223" w:rsidP="00AD0F50">
      <w:pPr>
        <w:spacing w:before="0" w:after="0"/>
        <w:jc w:val="left"/>
        <w:rPr>
          <w:rFonts w:ascii="Arial" w:hAnsi="Arial" w:cs="Arial"/>
          <w:szCs w:val="22"/>
        </w:rPr>
      </w:pPr>
      <w:r w:rsidRPr="00D62785">
        <w:rPr>
          <w:rFonts w:ascii="Arial" w:hAnsi="Arial" w:cs="Arial"/>
          <w:szCs w:val="22"/>
        </w:rPr>
        <w:t xml:space="preserve">Le lieu de livraison est la Salle de réception du Service Logistique de la Marine (SLM) pour les rechanges navals (ex SERMACOM) à Brest. </w:t>
      </w:r>
    </w:p>
    <w:p w14:paraId="0922B663" w14:textId="77777777" w:rsidR="00443372" w:rsidRPr="00866D3F" w:rsidRDefault="00443372">
      <w:pPr>
        <w:pStyle w:val="Titre1"/>
        <w:numPr>
          <w:ilvl w:val="0"/>
          <w:numId w:val="8"/>
        </w:numPr>
        <w:rPr>
          <w:rFonts w:ascii="Arial" w:hAnsi="Arial" w:cs="Arial"/>
          <w:szCs w:val="22"/>
        </w:rPr>
      </w:pPr>
      <w:bookmarkStart w:id="7" w:name="_Toc36259022"/>
      <w:bookmarkStart w:id="8" w:name="_Toc42327874"/>
      <w:bookmarkStart w:id="9" w:name="_Toc254166740"/>
      <w:bookmarkStart w:id="10" w:name="_Toc166491077"/>
      <w:r w:rsidRPr="00866D3F">
        <w:rPr>
          <w:rFonts w:ascii="Arial" w:hAnsi="Arial" w:cs="Arial"/>
          <w:szCs w:val="22"/>
        </w:rPr>
        <w:t xml:space="preserve">condition de </w:t>
      </w:r>
      <w:smartTag w:uri="urn:schemas-microsoft-com:office:smarttags" w:element="PersonName">
        <w:smartTagPr>
          <w:attr w:name="ProductID" w:val="LA CONSULTATION"/>
        </w:smartTagPr>
        <w:r w:rsidRPr="00866D3F">
          <w:rPr>
            <w:rFonts w:ascii="Arial" w:hAnsi="Arial" w:cs="Arial"/>
            <w:szCs w:val="22"/>
          </w:rPr>
          <w:t>la consultation</w:t>
        </w:r>
      </w:smartTag>
      <w:bookmarkEnd w:id="7"/>
      <w:bookmarkEnd w:id="8"/>
      <w:bookmarkEnd w:id="9"/>
      <w:bookmarkEnd w:id="10"/>
    </w:p>
    <w:p w14:paraId="13BBA08D" w14:textId="77777777" w:rsidR="00443372" w:rsidRPr="00D62785" w:rsidRDefault="00443372" w:rsidP="00AD0F50">
      <w:pPr>
        <w:pStyle w:val="Paragraphe"/>
        <w:ind w:firstLine="0"/>
        <w:rPr>
          <w:rFonts w:ascii="Arial" w:hAnsi="Arial" w:cs="Arial"/>
          <w:szCs w:val="22"/>
        </w:rPr>
      </w:pPr>
      <w:r w:rsidRPr="00D62785">
        <w:rPr>
          <w:rFonts w:ascii="Arial" w:hAnsi="Arial" w:cs="Arial"/>
          <w:szCs w:val="22"/>
        </w:rPr>
        <w:t xml:space="preserve">Cette consultation fait l’objet d’une publicité sur internet par le portail </w:t>
      </w:r>
      <w:r w:rsidR="00582A5E" w:rsidRPr="00D62785">
        <w:rPr>
          <w:rFonts w:ascii="Arial" w:hAnsi="Arial" w:cs="Arial"/>
          <w:szCs w:val="22"/>
        </w:rPr>
        <w:t xml:space="preserve">de </w:t>
      </w:r>
      <w:smartTag w:uri="urn:schemas-microsoft-com:office:smarttags" w:element="PersonName">
        <w:smartTagPr>
          <w:attr w:name="ProductID" w:val="la PLate-forme"/>
        </w:smartTagPr>
        <w:r w:rsidRPr="00D62785">
          <w:rPr>
            <w:rFonts w:ascii="Arial" w:hAnsi="Arial" w:cs="Arial"/>
            <w:szCs w:val="22"/>
          </w:rPr>
          <w:t>la</w:t>
        </w:r>
        <w:r w:rsidR="007B0FEF" w:rsidRPr="00D62785">
          <w:rPr>
            <w:rFonts w:ascii="Arial" w:hAnsi="Arial" w:cs="Arial"/>
            <w:szCs w:val="22"/>
          </w:rPr>
          <w:t xml:space="preserve"> </w:t>
        </w:r>
        <w:proofErr w:type="spellStart"/>
        <w:r w:rsidR="007B0FEF" w:rsidRPr="00D62785">
          <w:rPr>
            <w:rFonts w:ascii="Arial" w:hAnsi="Arial" w:cs="Arial"/>
            <w:szCs w:val="22"/>
          </w:rPr>
          <w:t>PLate-forme</w:t>
        </w:r>
      </w:smartTag>
      <w:proofErr w:type="spellEnd"/>
      <w:r w:rsidR="007B0FEF" w:rsidRPr="00D62785">
        <w:rPr>
          <w:rFonts w:ascii="Arial" w:hAnsi="Arial" w:cs="Arial"/>
          <w:szCs w:val="22"/>
        </w:rPr>
        <w:t xml:space="preserve"> des </w:t>
      </w:r>
      <w:proofErr w:type="spellStart"/>
      <w:r w:rsidR="007B0FEF" w:rsidRPr="00D62785">
        <w:rPr>
          <w:rFonts w:ascii="Arial" w:hAnsi="Arial" w:cs="Arial"/>
          <w:szCs w:val="22"/>
        </w:rPr>
        <w:t>AChats</w:t>
      </w:r>
      <w:proofErr w:type="spellEnd"/>
      <w:r w:rsidR="007B0FEF" w:rsidRPr="00D62785">
        <w:rPr>
          <w:rFonts w:ascii="Arial" w:hAnsi="Arial" w:cs="Arial"/>
          <w:szCs w:val="22"/>
        </w:rPr>
        <w:t xml:space="preserve"> de l’Etat (PLACE)</w:t>
      </w:r>
      <w:r w:rsidRPr="00D62785">
        <w:rPr>
          <w:rFonts w:ascii="Arial" w:hAnsi="Arial" w:cs="Arial"/>
          <w:szCs w:val="22"/>
        </w:rPr>
        <w:t xml:space="preserve"> depuis </w:t>
      </w:r>
      <w:hyperlink r:id="rId11" w:history="1">
        <w:r w:rsidRPr="00D62785">
          <w:rPr>
            <w:rStyle w:val="Lienhypertexte"/>
            <w:rFonts w:ascii="Arial" w:hAnsi="Arial" w:cs="Arial"/>
            <w:szCs w:val="22"/>
          </w:rPr>
          <w:t>www.marchés-publics.gouv.fr</w:t>
        </w:r>
      </w:hyperlink>
      <w:r w:rsidRPr="00D62785">
        <w:rPr>
          <w:rFonts w:ascii="Arial" w:hAnsi="Arial" w:cs="Arial"/>
          <w:szCs w:val="22"/>
        </w:rPr>
        <w:t xml:space="preserve"> ou via le portail </w:t>
      </w:r>
      <w:hyperlink r:id="rId12" w:history="1">
        <w:r w:rsidRPr="00D62785">
          <w:rPr>
            <w:rStyle w:val="Lienhypertexte"/>
            <w:rFonts w:ascii="Arial" w:hAnsi="Arial" w:cs="Arial"/>
            <w:szCs w:val="22"/>
          </w:rPr>
          <w:t>www.achats.defense.gouv.fr</w:t>
        </w:r>
      </w:hyperlink>
      <w:r w:rsidRPr="00D62785">
        <w:rPr>
          <w:rFonts w:ascii="Arial" w:hAnsi="Arial" w:cs="Arial"/>
          <w:szCs w:val="22"/>
        </w:rPr>
        <w:t xml:space="preserve"> pour la remise des offres.</w:t>
      </w:r>
    </w:p>
    <w:p w14:paraId="200AF79F" w14:textId="77777777" w:rsidR="00A60A2A" w:rsidRPr="00866D3F" w:rsidRDefault="00A60A2A" w:rsidP="00AD0F50">
      <w:pPr>
        <w:pStyle w:val="Paragraphe"/>
        <w:spacing w:before="120"/>
        <w:ind w:firstLine="0"/>
        <w:rPr>
          <w:rFonts w:ascii="Arial" w:hAnsi="Arial" w:cs="Arial"/>
          <w:szCs w:val="22"/>
        </w:rPr>
      </w:pPr>
      <w:bookmarkStart w:id="11" w:name="_Toc36259024"/>
      <w:r w:rsidRPr="00D62785">
        <w:rPr>
          <w:rFonts w:ascii="Arial" w:hAnsi="Arial" w:cs="Arial"/>
          <w:b/>
          <w:szCs w:val="22"/>
        </w:rPr>
        <w:t>Le délai de validité des offres</w:t>
      </w:r>
      <w:r w:rsidRPr="00D62785">
        <w:rPr>
          <w:rFonts w:ascii="Arial" w:hAnsi="Arial" w:cs="Arial"/>
          <w:szCs w:val="22"/>
        </w:rPr>
        <w:t xml:space="preserve"> est fixé à six (6) mois à compter de la date limite de remise des offres. DSSF Brest peut demander au soumissionnaire de prolonger ce délai de validité. Dans le cas </w:t>
      </w:r>
      <w:r w:rsidRPr="00866D3F">
        <w:rPr>
          <w:rFonts w:ascii="Arial" w:hAnsi="Arial" w:cs="Arial"/>
          <w:szCs w:val="22"/>
        </w:rPr>
        <w:t>où il n’est pas donné suite à cette consultation, le soumissionnaire ne peut prétendre à aucune indemnisation.</w:t>
      </w:r>
    </w:p>
    <w:p w14:paraId="5FCA63A7" w14:textId="77777777" w:rsidR="00443372" w:rsidRPr="00D62785" w:rsidRDefault="00443372" w:rsidP="008437D6">
      <w:pPr>
        <w:spacing w:before="120"/>
        <w:rPr>
          <w:rFonts w:ascii="Arial" w:hAnsi="Arial" w:cs="Arial"/>
          <w:szCs w:val="22"/>
        </w:rPr>
      </w:pPr>
      <w:r w:rsidRPr="00D62785">
        <w:rPr>
          <w:rFonts w:ascii="Arial" w:hAnsi="Arial" w:cs="Arial"/>
          <w:szCs w:val="22"/>
        </w:rPr>
        <w:t xml:space="preserve">Il n’est pas exigé de cautionnement et </w:t>
      </w:r>
      <w:r w:rsidRPr="00D62785">
        <w:rPr>
          <w:rFonts w:ascii="Arial" w:hAnsi="Arial" w:cs="Arial"/>
          <w:b/>
          <w:szCs w:val="22"/>
        </w:rPr>
        <w:t>les modalités de financement et de paiement</w:t>
      </w:r>
      <w:r w:rsidRPr="00D62785">
        <w:rPr>
          <w:rFonts w:ascii="Arial" w:hAnsi="Arial" w:cs="Arial"/>
          <w:szCs w:val="22"/>
        </w:rPr>
        <w:t xml:space="preserve"> sont précisées au MAPA.</w:t>
      </w:r>
    </w:p>
    <w:p w14:paraId="725DF626" w14:textId="77777777" w:rsidR="00F8685A" w:rsidRPr="00D62785" w:rsidRDefault="00443372" w:rsidP="008437D6">
      <w:pPr>
        <w:spacing w:before="120"/>
        <w:rPr>
          <w:rFonts w:ascii="Arial" w:hAnsi="Arial" w:cs="Arial"/>
          <w:szCs w:val="22"/>
        </w:rPr>
      </w:pPr>
      <w:bookmarkStart w:id="12" w:name="_Toc36259025"/>
      <w:bookmarkStart w:id="13" w:name="_Toc42327876"/>
      <w:bookmarkEnd w:id="11"/>
      <w:r w:rsidRPr="00D62785">
        <w:rPr>
          <w:rFonts w:ascii="Arial" w:hAnsi="Arial" w:cs="Arial"/>
          <w:b/>
          <w:szCs w:val="22"/>
        </w:rPr>
        <w:t xml:space="preserve">L’offre est établie aux conditions économiques </w:t>
      </w:r>
      <w:r w:rsidRPr="00D62785">
        <w:rPr>
          <w:rFonts w:ascii="Arial" w:hAnsi="Arial" w:cs="Arial"/>
          <w:szCs w:val="22"/>
        </w:rPr>
        <w:t xml:space="preserve">du mois de remise des offres figurant en page de garde du présent règlement de la consultation. </w:t>
      </w:r>
    </w:p>
    <w:p w14:paraId="19B91302" w14:textId="77777777" w:rsidR="00443372" w:rsidRPr="00D62785" w:rsidRDefault="00443372" w:rsidP="008437D6">
      <w:pPr>
        <w:spacing w:before="120"/>
        <w:rPr>
          <w:rFonts w:ascii="Arial" w:hAnsi="Arial" w:cs="Arial"/>
          <w:szCs w:val="22"/>
        </w:rPr>
      </w:pPr>
      <w:r w:rsidRPr="00D62785">
        <w:rPr>
          <w:rFonts w:ascii="Arial" w:hAnsi="Arial" w:cs="Arial"/>
          <w:szCs w:val="22"/>
        </w:rPr>
        <w:t>Pour les marchés de fournitures, il est précisé que le prix doit être</w:t>
      </w:r>
      <w:r w:rsidRPr="00D62785">
        <w:rPr>
          <w:rFonts w:ascii="Arial" w:hAnsi="Arial" w:cs="Arial"/>
          <w:b/>
          <w:bCs/>
          <w:szCs w:val="22"/>
        </w:rPr>
        <w:t xml:space="preserve"> franco de port et d’emballage. </w:t>
      </w:r>
      <w:r w:rsidRPr="00D62785">
        <w:rPr>
          <w:rFonts w:ascii="Arial" w:hAnsi="Arial" w:cs="Arial"/>
          <w:szCs w:val="22"/>
        </w:rPr>
        <w:t>Les modalités éventuelles de variation de prix sont définies au MAPA.</w:t>
      </w:r>
    </w:p>
    <w:bookmarkEnd w:id="12"/>
    <w:bookmarkEnd w:id="13"/>
    <w:p w14:paraId="5F7503F1" w14:textId="6CAFC1B4" w:rsidR="00443372" w:rsidRPr="008F72CE" w:rsidRDefault="00835F24" w:rsidP="00525EEE">
      <w:pPr>
        <w:pStyle w:val="Paragraphe"/>
        <w:spacing w:before="120"/>
        <w:ind w:firstLine="0"/>
        <w:rPr>
          <w:rFonts w:ascii="Arial" w:hAnsi="Arial" w:cs="Arial"/>
          <w:szCs w:val="22"/>
        </w:rPr>
      </w:pPr>
      <w:r w:rsidRPr="00D62785">
        <w:rPr>
          <w:rFonts w:ascii="Arial" w:hAnsi="Arial" w:cs="Arial"/>
          <w:szCs w:val="22"/>
        </w:rPr>
        <w:t xml:space="preserve">Les </w:t>
      </w:r>
      <w:r w:rsidRPr="00D62785">
        <w:rPr>
          <w:rFonts w:ascii="Arial" w:hAnsi="Arial" w:cs="Arial"/>
          <w:b/>
          <w:szCs w:val="22"/>
        </w:rPr>
        <w:t>éventuels renseignements complémentaires</w:t>
      </w:r>
      <w:r w:rsidRPr="00D62785">
        <w:rPr>
          <w:rFonts w:ascii="Arial" w:hAnsi="Arial" w:cs="Arial"/>
          <w:szCs w:val="22"/>
        </w:rPr>
        <w:t xml:space="preserve"> sont demandés ou via</w:t>
      </w:r>
      <w:r w:rsidR="00151A62" w:rsidRPr="00D62785">
        <w:rPr>
          <w:rFonts w:ascii="Arial" w:hAnsi="Arial" w:cs="Arial"/>
          <w:szCs w:val="22"/>
        </w:rPr>
        <w:t xml:space="preserve"> la </w:t>
      </w:r>
      <w:proofErr w:type="spellStart"/>
      <w:r w:rsidRPr="00D62785">
        <w:rPr>
          <w:rFonts w:ascii="Arial" w:hAnsi="Arial" w:cs="Arial"/>
          <w:szCs w:val="22"/>
        </w:rPr>
        <w:t>PLate-forme</w:t>
      </w:r>
      <w:proofErr w:type="spellEnd"/>
      <w:r w:rsidRPr="00D62785">
        <w:rPr>
          <w:rFonts w:ascii="Arial" w:hAnsi="Arial" w:cs="Arial"/>
          <w:szCs w:val="22"/>
        </w:rPr>
        <w:t xml:space="preserve"> des </w:t>
      </w:r>
      <w:proofErr w:type="spellStart"/>
      <w:r w:rsidRPr="00D62785">
        <w:rPr>
          <w:rFonts w:ascii="Arial" w:hAnsi="Arial" w:cs="Arial"/>
          <w:szCs w:val="22"/>
        </w:rPr>
        <w:t>AChats</w:t>
      </w:r>
      <w:proofErr w:type="spellEnd"/>
      <w:r w:rsidRPr="00D62785">
        <w:rPr>
          <w:rFonts w:ascii="Arial" w:hAnsi="Arial" w:cs="Arial"/>
          <w:szCs w:val="22"/>
        </w:rPr>
        <w:t xml:space="preserve"> de l’Etat (PLACE) au plus tard 5 jours</w:t>
      </w:r>
      <w:r w:rsidR="00AB21D3" w:rsidRPr="00D62785">
        <w:rPr>
          <w:rFonts w:ascii="Arial" w:hAnsi="Arial" w:cs="Arial"/>
          <w:szCs w:val="22"/>
        </w:rPr>
        <w:t xml:space="preserve"> calendaires</w:t>
      </w:r>
      <w:r w:rsidRPr="00D62785">
        <w:rPr>
          <w:rFonts w:ascii="Arial" w:hAnsi="Arial" w:cs="Arial"/>
          <w:szCs w:val="22"/>
        </w:rPr>
        <w:t xml:space="preserve"> avant la date limite de remise des offres.</w:t>
      </w:r>
      <w:bookmarkStart w:id="14" w:name="_Toc254166741"/>
      <w:bookmarkStart w:id="15" w:name="_Toc36259027"/>
      <w:bookmarkStart w:id="16" w:name="_Toc42327878"/>
      <w:bookmarkEnd w:id="5"/>
      <w:bookmarkEnd w:id="6"/>
      <w:r w:rsidR="00525EEE" w:rsidRPr="008F72CE">
        <w:rPr>
          <w:rFonts w:ascii="Arial" w:hAnsi="Arial" w:cs="Arial"/>
          <w:szCs w:val="22"/>
        </w:rPr>
        <w:t xml:space="preserve"> </w:t>
      </w:r>
      <w:bookmarkEnd w:id="14"/>
    </w:p>
    <w:p w14:paraId="27250DCB" w14:textId="77777777" w:rsidR="00835F24" w:rsidRPr="008F72CE" w:rsidRDefault="00835F24" w:rsidP="00835F24">
      <w:pPr>
        <w:rPr>
          <w:rFonts w:ascii="Arial" w:hAnsi="Arial" w:cs="Arial"/>
          <w:szCs w:val="22"/>
        </w:rPr>
      </w:pPr>
      <w:r w:rsidRPr="008F72CE">
        <w:rPr>
          <w:rFonts w:ascii="Arial" w:hAnsi="Arial" w:cs="Arial"/>
          <w:szCs w:val="22"/>
        </w:rPr>
        <w:t>Les plis sont rédigés en langue française.</w:t>
      </w:r>
    </w:p>
    <w:p w14:paraId="538EE509" w14:textId="030E1CCD" w:rsidR="00835F24" w:rsidRDefault="00B933D3" w:rsidP="00B933D3">
      <w:pPr>
        <w:pStyle w:val="Titre1"/>
        <w:numPr>
          <w:ilvl w:val="0"/>
          <w:numId w:val="8"/>
        </w:numPr>
        <w:rPr>
          <w:rFonts w:ascii="Arial" w:hAnsi="Arial" w:cs="Arial"/>
          <w:szCs w:val="22"/>
        </w:rPr>
      </w:pPr>
      <w:r>
        <w:rPr>
          <w:rFonts w:ascii="Arial" w:hAnsi="Arial" w:cs="Arial"/>
          <w:szCs w:val="22"/>
        </w:rPr>
        <w:t>PRESENTATION ET ENVOI DES OFFRES</w:t>
      </w:r>
    </w:p>
    <w:p w14:paraId="4F738AFC" w14:textId="1363B252" w:rsidR="00B933D3" w:rsidRDefault="00B933D3" w:rsidP="00B933D3">
      <w:pPr>
        <w:rPr>
          <w:rFonts w:ascii="Arial" w:hAnsi="Arial" w:cs="Arial"/>
          <w:szCs w:val="22"/>
        </w:rPr>
      </w:pPr>
      <w:r w:rsidRPr="00B933D3">
        <w:rPr>
          <w:rFonts w:ascii="Arial" w:hAnsi="Arial" w:cs="Arial"/>
          <w:szCs w:val="22"/>
        </w:rPr>
        <w:t>Les plis sont rédigés en langue française.</w:t>
      </w:r>
    </w:p>
    <w:p w14:paraId="72BCABAF" w14:textId="429A7772" w:rsidR="003C01A5" w:rsidRPr="003C01A5" w:rsidRDefault="003C01A5" w:rsidP="00B933D3">
      <w:pPr>
        <w:rPr>
          <w:rFonts w:ascii="Arial" w:hAnsi="Arial" w:cs="Arial"/>
          <w:b/>
          <w:szCs w:val="22"/>
        </w:rPr>
      </w:pPr>
      <w:r w:rsidRPr="003C01A5">
        <w:rPr>
          <w:rFonts w:ascii="Arial" w:hAnsi="Arial" w:cs="Arial"/>
          <w:b/>
          <w:szCs w:val="22"/>
        </w:rPr>
        <w:t>3.1 Pièces constitutives de la proposition</w:t>
      </w:r>
    </w:p>
    <w:p w14:paraId="2BF55E44" w14:textId="77777777" w:rsidR="007E346D" w:rsidRPr="008F72CE" w:rsidRDefault="007E346D" w:rsidP="008437D6">
      <w:pPr>
        <w:pStyle w:val="Paragraphe"/>
        <w:ind w:firstLine="0"/>
        <w:rPr>
          <w:rFonts w:ascii="Arial" w:hAnsi="Arial" w:cs="Arial"/>
          <w:szCs w:val="22"/>
        </w:rPr>
      </w:pPr>
      <w:r w:rsidRPr="008F72CE">
        <w:rPr>
          <w:rFonts w:ascii="Arial" w:hAnsi="Arial" w:cs="Arial"/>
          <w:szCs w:val="22"/>
        </w:rPr>
        <w:t>La proposition comprend obligatoirement :</w:t>
      </w:r>
    </w:p>
    <w:p w14:paraId="7F2E21ED" w14:textId="77777777" w:rsidR="007D2692" w:rsidRPr="008F72CE" w:rsidRDefault="007E346D" w:rsidP="00AF588D">
      <w:pPr>
        <w:rPr>
          <w:rFonts w:ascii="Arial" w:hAnsi="Arial" w:cs="Arial"/>
          <w:szCs w:val="22"/>
        </w:rPr>
      </w:pPr>
      <w:r w:rsidRPr="008F72CE">
        <w:rPr>
          <w:rFonts w:ascii="Arial" w:hAnsi="Arial" w:cs="Arial"/>
          <w:b/>
          <w:bCs/>
          <w:szCs w:val="22"/>
        </w:rPr>
        <w:t>3.1.1</w:t>
      </w:r>
      <w:r w:rsidR="008437D6"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27D88F63" w14:textId="77777777" w:rsidR="007E346D" w:rsidRPr="008F72CE" w:rsidRDefault="00AF588D" w:rsidP="008437D6">
      <w:pPr>
        <w:rPr>
          <w:rFonts w:ascii="Arial" w:hAnsi="Arial" w:cs="Arial"/>
          <w:szCs w:val="22"/>
        </w:rPr>
      </w:pPr>
      <w:r w:rsidRPr="008F72CE">
        <w:rPr>
          <w:rFonts w:ascii="Arial" w:hAnsi="Arial" w:cs="Arial"/>
          <w:b/>
          <w:szCs w:val="22"/>
        </w:rPr>
        <w:t>L</w:t>
      </w:r>
      <w:r w:rsidR="007E346D" w:rsidRPr="008F72CE">
        <w:rPr>
          <w:rFonts w:ascii="Arial" w:hAnsi="Arial" w:cs="Arial"/>
          <w:b/>
          <w:bCs/>
          <w:szCs w:val="22"/>
        </w:rPr>
        <w:t xml:space="preserve">e candidat produit : </w:t>
      </w:r>
    </w:p>
    <w:p w14:paraId="3A01A068" w14:textId="77777777" w:rsidR="00F91BF8" w:rsidRPr="00D62785" w:rsidRDefault="00F91BF8" w:rsidP="00F91BF8">
      <w:pPr>
        <w:pStyle w:val="MAPAnormal"/>
        <w:numPr>
          <w:ilvl w:val="0"/>
          <w:numId w:val="45"/>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w:t>
      </w:r>
      <w:r w:rsidR="008268E7" w:rsidRPr="00D62785">
        <w:rPr>
          <w:rFonts w:ascii="Arial" w:hAnsi="Arial" w:cs="Arial"/>
          <w:szCs w:val="22"/>
        </w:rPr>
        <w:t>L2341-1, L2341-2, L2341-3 et L2341-5 du CCP</w:t>
      </w:r>
      <w:r w:rsidRPr="00D62785">
        <w:rPr>
          <w:rFonts w:ascii="Arial" w:hAnsi="Arial" w:cs="Arial"/>
          <w:szCs w:val="22"/>
        </w:rPr>
        <w:t xml:space="preserve">. </w:t>
      </w:r>
    </w:p>
    <w:p w14:paraId="6B738EA5" w14:textId="77777777" w:rsidR="007E346D" w:rsidRPr="00D62785" w:rsidRDefault="007E346D" w:rsidP="007E346D">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4B343A1D" w14:textId="77777777" w:rsidR="001E0007" w:rsidRPr="00866D3F" w:rsidRDefault="001E0007" w:rsidP="001E0007">
      <w:pPr>
        <w:numPr>
          <w:ilvl w:val="0"/>
          <w:numId w:val="42"/>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p w14:paraId="2DA65336" w14:textId="77777777" w:rsidR="007E346D" w:rsidRPr="00D62785" w:rsidRDefault="007E346D" w:rsidP="00835F24">
      <w:pPr>
        <w:ind w:firstLine="567"/>
        <w:rPr>
          <w:rFonts w:ascii="Arial" w:hAnsi="Arial" w:cs="Arial"/>
          <w:b/>
          <w:bCs/>
          <w:szCs w:val="22"/>
        </w:rPr>
      </w:pPr>
    </w:p>
    <w:p w14:paraId="60D30EF0" w14:textId="77777777" w:rsidR="006E3317" w:rsidRPr="00D62785" w:rsidRDefault="00835F24" w:rsidP="00266099">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w:t>
      </w:r>
      <w:r w:rsidR="00A60A2A" w:rsidRPr="00D62785">
        <w:rPr>
          <w:rFonts w:ascii="Arial" w:hAnsi="Arial" w:cs="Arial"/>
          <w:szCs w:val="22"/>
        </w:rPr>
        <w:t xml:space="preserve"> soumissionnaire</w:t>
      </w:r>
      <w:r w:rsidRPr="00D62785">
        <w:rPr>
          <w:rFonts w:ascii="Arial" w:hAnsi="Arial" w:cs="Arial"/>
          <w:szCs w:val="22"/>
        </w:rPr>
        <w:t>, constituée des pièces figurant dans le tableau ci-après.</w:t>
      </w:r>
    </w:p>
    <w:p w14:paraId="1BF1029A" w14:textId="77777777" w:rsidR="00266099" w:rsidRPr="00866D3F" w:rsidRDefault="00266099" w:rsidP="00266099">
      <w:pPr>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835F24" w:rsidRPr="00D62785" w14:paraId="26FB5423" w14:textId="77777777" w:rsidTr="008437D6">
        <w:trPr>
          <w:cantSplit/>
          <w:trHeight w:val="615"/>
        </w:trPr>
        <w:tc>
          <w:tcPr>
            <w:tcW w:w="8931" w:type="dxa"/>
            <w:vMerge w:val="restart"/>
            <w:tcBorders>
              <w:top w:val="single" w:sz="8" w:space="0" w:color="auto"/>
              <w:left w:val="single" w:sz="8" w:space="0" w:color="auto"/>
              <w:right w:val="single" w:sz="8" w:space="0" w:color="auto"/>
            </w:tcBorders>
          </w:tcPr>
          <w:p w14:paraId="07FD99A0" w14:textId="77777777" w:rsidR="00835F24" w:rsidRPr="00D62785" w:rsidRDefault="00835F24" w:rsidP="00C07477">
            <w:pPr>
              <w:pStyle w:val="Titre5"/>
              <w:spacing w:before="12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835F24" w:rsidRPr="00D62785" w14:paraId="708A5433" w14:textId="77777777" w:rsidTr="008437D6">
        <w:trPr>
          <w:cantSplit/>
          <w:trHeight w:val="389"/>
        </w:trPr>
        <w:tc>
          <w:tcPr>
            <w:tcW w:w="8931" w:type="dxa"/>
            <w:vMerge/>
            <w:tcBorders>
              <w:left w:val="single" w:sz="8" w:space="0" w:color="auto"/>
              <w:bottom w:val="single" w:sz="8" w:space="0" w:color="auto"/>
              <w:right w:val="single" w:sz="8" w:space="0" w:color="auto"/>
            </w:tcBorders>
          </w:tcPr>
          <w:p w14:paraId="12D7815C" w14:textId="77777777" w:rsidR="00835F24" w:rsidRPr="00D62785" w:rsidRDefault="00835F24" w:rsidP="00C07477">
            <w:pPr>
              <w:rPr>
                <w:rFonts w:ascii="Arial" w:hAnsi="Arial" w:cs="Arial"/>
                <w:szCs w:val="22"/>
              </w:rPr>
            </w:pPr>
          </w:p>
        </w:tc>
      </w:tr>
      <w:tr w:rsidR="00835F24" w:rsidRPr="00D62785" w14:paraId="2A8680EC" w14:textId="77777777" w:rsidTr="008437D6">
        <w:trPr>
          <w:cantSplit/>
          <w:trHeight w:val="528"/>
        </w:trPr>
        <w:tc>
          <w:tcPr>
            <w:tcW w:w="8931" w:type="dxa"/>
            <w:tcBorders>
              <w:left w:val="single" w:sz="8" w:space="0" w:color="auto"/>
              <w:bottom w:val="single" w:sz="8" w:space="0" w:color="auto"/>
              <w:right w:val="single" w:sz="8" w:space="0" w:color="auto"/>
            </w:tcBorders>
          </w:tcPr>
          <w:p w14:paraId="05CD280F" w14:textId="77777777" w:rsidR="00835F24" w:rsidRPr="00D62785" w:rsidRDefault="007D2692" w:rsidP="00D978BE">
            <w:pPr>
              <w:pStyle w:val="Listepuces1"/>
              <w:ind w:left="356" w:hanging="285"/>
              <w:rPr>
                <w:rFonts w:ascii="Arial" w:hAnsi="Arial" w:cs="Arial"/>
                <w:szCs w:val="22"/>
              </w:rPr>
            </w:pPr>
            <w:r w:rsidRPr="00D62785">
              <w:rPr>
                <w:rFonts w:ascii="Arial" w:hAnsi="Arial" w:cs="Arial"/>
                <w:szCs w:val="22"/>
              </w:rPr>
              <w:t>l</w:t>
            </w:r>
            <w:r w:rsidR="003C0448" w:rsidRPr="00D62785">
              <w:rPr>
                <w:rFonts w:ascii="Arial" w:hAnsi="Arial" w:cs="Arial"/>
                <w:szCs w:val="22"/>
              </w:rPr>
              <w:t xml:space="preserve">e marché comprenant l’engagement du </w:t>
            </w:r>
            <w:r w:rsidR="00A60A2A" w:rsidRPr="00D62785">
              <w:rPr>
                <w:rFonts w:ascii="Arial" w:hAnsi="Arial" w:cs="Arial"/>
                <w:szCs w:val="22"/>
              </w:rPr>
              <w:t>soumissionnaire</w:t>
            </w:r>
            <w:r w:rsidR="003C0448" w:rsidRPr="00D62785">
              <w:rPr>
                <w:rFonts w:ascii="Arial" w:hAnsi="Arial" w:cs="Arial"/>
                <w:szCs w:val="22"/>
              </w:rPr>
              <w:t xml:space="preserve">, les clauses administratives, </w:t>
            </w:r>
            <w:r w:rsidR="00835F24" w:rsidRPr="00D62785">
              <w:rPr>
                <w:rFonts w:ascii="Arial" w:hAnsi="Arial" w:cs="Arial"/>
                <w:szCs w:val="22"/>
              </w:rPr>
              <w:t xml:space="preserve">complété des indications du ressort du </w:t>
            </w:r>
            <w:r w:rsidR="00A60A2A" w:rsidRPr="00D62785">
              <w:rPr>
                <w:rFonts w:ascii="Arial" w:hAnsi="Arial" w:cs="Arial"/>
                <w:szCs w:val="22"/>
              </w:rPr>
              <w:t>soumissionnaire</w:t>
            </w:r>
            <w:r w:rsidR="0082472C" w:rsidRPr="00866D3F">
              <w:rPr>
                <w:rFonts w:ascii="Arial" w:hAnsi="Arial" w:cs="Arial"/>
                <w:szCs w:val="22"/>
              </w:rPr>
              <w:t>.</w:t>
            </w:r>
          </w:p>
        </w:tc>
      </w:tr>
      <w:tr w:rsidR="007D2692" w:rsidRPr="00D62785" w14:paraId="50002135" w14:textId="77777777" w:rsidTr="008437D6">
        <w:trPr>
          <w:cantSplit/>
          <w:trHeight w:val="692"/>
        </w:trPr>
        <w:tc>
          <w:tcPr>
            <w:tcW w:w="8931" w:type="dxa"/>
            <w:tcBorders>
              <w:left w:val="single" w:sz="8" w:space="0" w:color="auto"/>
              <w:bottom w:val="single" w:sz="8" w:space="0" w:color="auto"/>
              <w:right w:val="single" w:sz="8" w:space="0" w:color="auto"/>
            </w:tcBorders>
          </w:tcPr>
          <w:p w14:paraId="050C9D6D" w14:textId="77777777" w:rsidR="007D2692" w:rsidRPr="00D62785" w:rsidRDefault="007D2692" w:rsidP="007D2692">
            <w:pPr>
              <w:pStyle w:val="Listepuces1"/>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835F24" w:rsidRPr="00D62785" w14:paraId="11F752B5" w14:textId="77777777"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14:paraId="3006DA74" w14:textId="77777777" w:rsidR="00835F24" w:rsidRPr="00D62785" w:rsidRDefault="00835F24" w:rsidP="00C07477">
            <w:pPr>
              <w:pStyle w:val="Listepuces1"/>
              <w:ind w:left="356" w:hanging="285"/>
              <w:rPr>
                <w:rFonts w:ascii="Arial" w:hAnsi="Arial" w:cs="Arial"/>
                <w:szCs w:val="22"/>
              </w:rPr>
            </w:pPr>
            <w:r w:rsidRPr="00D62785">
              <w:rPr>
                <w:rFonts w:ascii="Arial" w:hAnsi="Arial" w:cs="Arial"/>
                <w:szCs w:val="22"/>
              </w:rPr>
              <w:t>un relevé d’identité bancaire ou postal</w:t>
            </w:r>
            <w:r w:rsidR="0082472C" w:rsidRPr="00866D3F">
              <w:rPr>
                <w:rFonts w:ascii="Arial" w:hAnsi="Arial" w:cs="Arial"/>
                <w:szCs w:val="22"/>
              </w:rPr>
              <w:t>.</w:t>
            </w:r>
          </w:p>
        </w:tc>
      </w:tr>
      <w:tr w:rsidR="00835F24" w:rsidRPr="00D62785" w14:paraId="4672A5BF" w14:textId="77777777"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14:paraId="582CB6EE" w14:textId="2641CC0B" w:rsidR="00835F24" w:rsidRPr="00D62785" w:rsidRDefault="00835F24" w:rsidP="00873B6F">
            <w:pPr>
              <w:pStyle w:val="Listepuces1"/>
              <w:tabs>
                <w:tab w:val="clear" w:pos="1418"/>
              </w:tabs>
              <w:ind w:left="356" w:hanging="285"/>
              <w:rPr>
                <w:rFonts w:ascii="Arial" w:hAnsi="Arial" w:cs="Arial"/>
                <w:szCs w:val="22"/>
              </w:rPr>
            </w:pPr>
            <w:r w:rsidRPr="00D62785">
              <w:rPr>
                <w:rFonts w:ascii="Arial" w:hAnsi="Arial" w:cs="Arial"/>
                <w:szCs w:val="22"/>
              </w:rPr>
              <w:t>le C.C.T.P</w:t>
            </w:r>
            <w:r w:rsidR="001306D0">
              <w:rPr>
                <w:rFonts w:ascii="Arial" w:hAnsi="Arial" w:cs="Arial"/>
                <w:szCs w:val="22"/>
              </w:rPr>
              <w:t xml:space="preserve"> </w:t>
            </w:r>
            <w:r w:rsidR="00525EEE">
              <w:rPr>
                <w:rFonts w:ascii="Arial" w:hAnsi="Arial" w:cs="Arial"/>
                <w:szCs w:val="22"/>
              </w:rPr>
              <w:t>(CCTP DSSFB/SDL/0548</w:t>
            </w:r>
            <w:r w:rsidR="004E0E98">
              <w:rPr>
                <w:rFonts w:ascii="Arial" w:hAnsi="Arial" w:cs="Arial"/>
                <w:szCs w:val="22"/>
              </w:rPr>
              <w:t xml:space="preserve">/ Indice </w:t>
            </w:r>
            <w:r w:rsidR="00666295">
              <w:rPr>
                <w:rFonts w:ascii="Arial" w:hAnsi="Arial" w:cs="Arial"/>
                <w:szCs w:val="22"/>
              </w:rPr>
              <w:t>D</w:t>
            </w:r>
            <w:bookmarkStart w:id="17" w:name="_GoBack"/>
            <w:bookmarkEnd w:id="17"/>
            <w:r w:rsidR="00873B6F">
              <w:rPr>
                <w:rFonts w:ascii="Arial" w:hAnsi="Arial" w:cs="Arial"/>
                <w:szCs w:val="22"/>
              </w:rPr>
              <w:t xml:space="preserve"> et </w:t>
            </w:r>
            <w:r w:rsidR="00873B6F" w:rsidRPr="00873B6F">
              <w:rPr>
                <w:rFonts w:ascii="Arial" w:hAnsi="Arial" w:cs="Arial"/>
                <w:szCs w:val="22"/>
              </w:rPr>
              <w:t>SGA DSSFB/SDLOG/260/O)</w:t>
            </w:r>
            <w:r w:rsidR="004E0E98" w:rsidRPr="00D62785">
              <w:rPr>
                <w:rFonts w:ascii="Arial" w:hAnsi="Arial" w:cs="Arial"/>
                <w:szCs w:val="22"/>
              </w:rPr>
              <w:t xml:space="preserve"> </w:t>
            </w:r>
          </w:p>
        </w:tc>
      </w:tr>
      <w:tr w:rsidR="00835F24" w:rsidRPr="00D62785" w14:paraId="30C2DB4D" w14:textId="77777777"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14:paraId="374D6FB2" w14:textId="77777777" w:rsidR="00835F24" w:rsidRPr="00D62785" w:rsidRDefault="00835F24" w:rsidP="00C07477">
            <w:pPr>
              <w:pStyle w:val="Listepuces1"/>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0082472C" w:rsidRPr="00866D3F">
              <w:rPr>
                <w:rFonts w:ascii="Arial" w:hAnsi="Arial" w:cs="Arial"/>
                <w:szCs w:val="22"/>
              </w:rPr>
              <w:t>.</w:t>
            </w:r>
          </w:p>
        </w:tc>
      </w:tr>
      <w:tr w:rsidR="003B6DA3" w:rsidRPr="00D62785" w14:paraId="1C3E7D8A" w14:textId="77777777"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14:paraId="3E63F86F" w14:textId="77777777" w:rsidR="003B6DA3" w:rsidRPr="00D62785" w:rsidRDefault="003B6DA3" w:rsidP="003B6DA3">
            <w:pPr>
              <w:pStyle w:val="Listepuces1"/>
              <w:ind w:left="356" w:hanging="285"/>
              <w:rPr>
                <w:rFonts w:ascii="Arial" w:hAnsi="Arial" w:cs="Arial"/>
                <w:szCs w:val="22"/>
              </w:rPr>
            </w:pPr>
            <w:r>
              <w:rPr>
                <w:rFonts w:ascii="Arial" w:hAnsi="Arial" w:cs="Arial"/>
                <w:szCs w:val="22"/>
              </w:rPr>
              <w:t>Le pouvoir de la personne habilitée à engager la société</w:t>
            </w:r>
          </w:p>
        </w:tc>
      </w:tr>
    </w:tbl>
    <w:p w14:paraId="2462C7FD" w14:textId="77777777" w:rsidR="00917577" w:rsidRPr="00866D3F" w:rsidRDefault="00917577" w:rsidP="00835F24">
      <w:pPr>
        <w:spacing w:before="120"/>
        <w:ind w:firstLine="567"/>
        <w:rPr>
          <w:rFonts w:ascii="Arial" w:hAnsi="Arial" w:cs="Arial"/>
          <w:szCs w:val="22"/>
        </w:rPr>
      </w:pPr>
    </w:p>
    <w:p w14:paraId="7C9EF8DE" w14:textId="77777777" w:rsidR="00835F24" w:rsidRPr="00D62785" w:rsidRDefault="00835F24" w:rsidP="008437D6">
      <w:pPr>
        <w:spacing w:before="120"/>
        <w:rPr>
          <w:rFonts w:ascii="Arial" w:hAnsi="Arial" w:cs="Arial"/>
          <w:szCs w:val="22"/>
          <w:u w:val="single"/>
        </w:rPr>
      </w:pPr>
      <w:r w:rsidRPr="00D62785">
        <w:rPr>
          <w:rFonts w:ascii="Arial" w:hAnsi="Arial" w:cs="Arial"/>
          <w:szCs w:val="22"/>
        </w:rPr>
        <w:t xml:space="preserve">Le </w:t>
      </w:r>
      <w:r w:rsidR="00A60A2A" w:rsidRPr="00D62785">
        <w:rPr>
          <w:rFonts w:ascii="Arial" w:hAnsi="Arial" w:cs="Arial"/>
          <w:szCs w:val="22"/>
        </w:rPr>
        <w:t xml:space="preserve">soumissionnaire </w:t>
      </w:r>
      <w:r w:rsidRPr="00D62785">
        <w:rPr>
          <w:rFonts w:ascii="Arial" w:hAnsi="Arial" w:cs="Arial"/>
          <w:szCs w:val="22"/>
        </w:rPr>
        <w:t xml:space="preserve">met en évidence ses éventuelles remarques concernant le projet de marché et la spécification technique de besoin </w:t>
      </w:r>
      <w:r w:rsidRPr="00D62785">
        <w:rPr>
          <w:rFonts w:ascii="Arial" w:hAnsi="Arial" w:cs="Arial"/>
          <w:szCs w:val="22"/>
          <w:u w:val="single"/>
        </w:rPr>
        <w:t>dans une annexe particulière</w:t>
      </w:r>
      <w:r w:rsidRPr="00D62785">
        <w:rPr>
          <w:rFonts w:ascii="Arial" w:hAnsi="Arial" w:cs="Arial"/>
          <w:szCs w:val="22"/>
        </w:rPr>
        <w:t xml:space="preserve"> insérée avec la proposition.</w:t>
      </w:r>
    </w:p>
    <w:p w14:paraId="79BE532F" w14:textId="77777777" w:rsidR="00797194" w:rsidRPr="00D62785" w:rsidRDefault="00797194" w:rsidP="008437D6">
      <w:pPr>
        <w:rPr>
          <w:rFonts w:ascii="Arial" w:hAnsi="Arial" w:cs="Arial"/>
          <w:szCs w:val="22"/>
          <w:u w:val="single"/>
        </w:rPr>
      </w:pPr>
      <w:r w:rsidRPr="00D62785">
        <w:rPr>
          <w:rFonts w:ascii="Arial" w:hAnsi="Arial" w:cs="Arial"/>
          <w:szCs w:val="22"/>
          <w:u w:val="single"/>
        </w:rPr>
        <w:t xml:space="preserve">Dispositions relatives aux radionucléides </w:t>
      </w:r>
    </w:p>
    <w:p w14:paraId="158A19B4" w14:textId="77777777" w:rsidR="00835F24" w:rsidRPr="00D62785" w:rsidRDefault="00835F24" w:rsidP="008437D6">
      <w:pPr>
        <w:rPr>
          <w:rFonts w:ascii="Arial" w:hAnsi="Arial" w:cs="Arial"/>
          <w:szCs w:val="22"/>
        </w:rPr>
      </w:pPr>
      <w:r w:rsidRPr="00D62785">
        <w:rPr>
          <w:rFonts w:ascii="Arial" w:hAnsi="Arial" w:cs="Arial"/>
          <w:szCs w:val="22"/>
        </w:rPr>
        <w:t xml:space="preserve">En application du code de </w:t>
      </w:r>
      <w:smartTag w:uri="urn:schemas-microsoft-com:office:smarttags" w:element="PersonName">
        <w:smartTagPr>
          <w:attr w:name="ProductID" w:val="LA SANTE PUBLIQUE"/>
        </w:smartTagPr>
        <w:r w:rsidRPr="00D62785">
          <w:rPr>
            <w:rFonts w:ascii="Arial" w:hAnsi="Arial" w:cs="Arial"/>
            <w:szCs w:val="22"/>
          </w:rPr>
          <w:t>la santé publique</w:t>
        </w:r>
      </w:smartTag>
      <w:r w:rsidRPr="00D62785">
        <w:rPr>
          <w:rFonts w:ascii="Arial" w:hAnsi="Arial" w:cs="Arial"/>
          <w:szCs w:val="22"/>
        </w:rPr>
        <w:t xml:space="preserve"> L.1333-1 et 2 et R.1333-1, l’adjonction de sources radioactives scellées ou non scellées dans des biens de consommation est strictement interdit quel que soit le niveau d’activité de ces sources, sauf à justifier de dérogation. </w:t>
      </w:r>
    </w:p>
    <w:p w14:paraId="6E08C9F5" w14:textId="77777777" w:rsidR="00835F24" w:rsidRPr="00D62785" w:rsidRDefault="00835F24" w:rsidP="008437D6">
      <w:pPr>
        <w:rPr>
          <w:rFonts w:ascii="Arial" w:hAnsi="Arial" w:cs="Arial"/>
          <w:szCs w:val="22"/>
        </w:rPr>
      </w:pPr>
      <w:r w:rsidRPr="00D62785">
        <w:rPr>
          <w:rFonts w:ascii="Arial" w:hAnsi="Arial" w:cs="Arial"/>
          <w:szCs w:val="22"/>
        </w:rPr>
        <w:t xml:space="preserve">Le </w:t>
      </w:r>
      <w:r w:rsidR="00A60A2A" w:rsidRPr="00D62785">
        <w:rPr>
          <w:rFonts w:ascii="Arial" w:hAnsi="Arial" w:cs="Arial"/>
          <w:szCs w:val="22"/>
        </w:rPr>
        <w:t xml:space="preserve">soumissionnaire </w:t>
      </w:r>
      <w:r w:rsidRPr="00D62785">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6238A55A" w14:textId="77777777" w:rsidR="00835F24" w:rsidRPr="00D62785" w:rsidRDefault="00835F24" w:rsidP="008437D6">
      <w:pPr>
        <w:rPr>
          <w:rFonts w:ascii="Arial" w:hAnsi="Arial" w:cs="Arial"/>
          <w:szCs w:val="22"/>
        </w:rPr>
      </w:pPr>
      <w:r w:rsidRPr="00D62785">
        <w:rPr>
          <w:rFonts w:ascii="Arial" w:hAnsi="Arial" w:cs="Arial"/>
          <w:szCs w:val="22"/>
          <w:lang w:eastAsia="en-US"/>
        </w:rPr>
        <w:t xml:space="preserve">Dans le cas d’un </w:t>
      </w:r>
      <w:r w:rsidRPr="00D62785">
        <w:rPr>
          <w:rFonts w:ascii="Arial" w:hAnsi="Arial" w:cs="Arial"/>
          <w:szCs w:val="22"/>
        </w:rPr>
        <w:t>recours à des sources radioactives, le titulaire se conforme aux dispositions du CCTP</w:t>
      </w:r>
      <w:r w:rsidR="00983225">
        <w:rPr>
          <w:rFonts w:ascii="Arial" w:hAnsi="Arial" w:cs="Arial"/>
          <w:szCs w:val="22"/>
        </w:rPr>
        <w:t xml:space="preserve"> ou de la SGA</w:t>
      </w:r>
      <w:r w:rsidRPr="00D62785">
        <w:rPr>
          <w:rFonts w:ascii="Arial" w:hAnsi="Arial" w:cs="Arial"/>
          <w:szCs w:val="22"/>
        </w:rPr>
        <w:t xml:space="preserve"> relatives aux radionucléides, et fournit dès le stade de l’offre les autorisations et autres éventuels documents demandés.</w:t>
      </w:r>
    </w:p>
    <w:p w14:paraId="322C5685" w14:textId="77777777" w:rsidR="00AB21D3" w:rsidRPr="00172BA2" w:rsidRDefault="00AB21D3" w:rsidP="00835F24">
      <w:pPr>
        <w:ind w:firstLine="567"/>
        <w:rPr>
          <w:rFonts w:ascii="Arial" w:hAnsi="Arial" w:cs="Arial"/>
          <w:szCs w:val="22"/>
        </w:rPr>
      </w:pPr>
    </w:p>
    <w:p w14:paraId="6A000A93" w14:textId="32109CFA" w:rsidR="00A14DFB" w:rsidRPr="00172BA2" w:rsidRDefault="00A14DFB" w:rsidP="00D57D5E">
      <w:pPr>
        <w:pStyle w:val="Titre3"/>
        <w:numPr>
          <w:ilvl w:val="1"/>
          <w:numId w:val="55"/>
        </w:numPr>
        <w:rPr>
          <w:rFonts w:ascii="Arial" w:hAnsi="Arial" w:cs="Arial"/>
          <w:szCs w:val="22"/>
        </w:rPr>
      </w:pPr>
      <w:bookmarkStart w:id="18" w:name="_Toc395189355"/>
      <w:bookmarkStart w:id="19" w:name="_Toc395190088"/>
      <w:bookmarkStart w:id="20" w:name="_Toc395190526"/>
      <w:bookmarkStart w:id="21" w:name="_Toc166491079"/>
      <w:bookmarkStart w:id="22" w:name="_Toc36259028"/>
      <w:bookmarkEnd w:id="15"/>
      <w:bookmarkEnd w:id="16"/>
      <w:r w:rsidRPr="00172BA2">
        <w:rPr>
          <w:rFonts w:ascii="Arial" w:hAnsi="Arial" w:cs="Arial"/>
          <w:szCs w:val="22"/>
        </w:rPr>
        <w:t>Condition d’envoi des plis</w:t>
      </w:r>
      <w:bookmarkEnd w:id="18"/>
      <w:bookmarkEnd w:id="19"/>
      <w:bookmarkEnd w:id="20"/>
      <w:bookmarkEnd w:id="21"/>
    </w:p>
    <w:p w14:paraId="1EA29693" w14:textId="77777777" w:rsidR="00A14DFB" w:rsidRPr="00172BA2" w:rsidRDefault="00A14DFB" w:rsidP="008437D6">
      <w:pPr>
        <w:rPr>
          <w:rFonts w:ascii="Arial" w:hAnsi="Arial" w:cs="Arial"/>
          <w:b/>
          <w:color w:val="0000FF"/>
          <w:szCs w:val="22"/>
        </w:rPr>
      </w:pPr>
      <w:r w:rsidRPr="00172BA2">
        <w:rPr>
          <w:rFonts w:ascii="Arial" w:hAnsi="Arial" w:cs="Arial"/>
          <w:b/>
          <w:color w:val="0000FF"/>
          <w:szCs w:val="22"/>
        </w:rPr>
        <w:t>L’envoi des plis par télécopie</w:t>
      </w:r>
      <w:r w:rsidR="007D2692" w:rsidRPr="00172BA2">
        <w:rPr>
          <w:rFonts w:ascii="Arial" w:hAnsi="Arial" w:cs="Arial"/>
          <w:b/>
          <w:color w:val="0000FF"/>
          <w:szCs w:val="22"/>
        </w:rPr>
        <w:t xml:space="preserve">, </w:t>
      </w:r>
      <w:r w:rsidRPr="00172BA2">
        <w:rPr>
          <w:rFonts w:ascii="Arial" w:hAnsi="Arial" w:cs="Arial"/>
          <w:b/>
          <w:color w:val="0000FF"/>
          <w:szCs w:val="22"/>
        </w:rPr>
        <w:t xml:space="preserve">par courriel </w:t>
      </w:r>
      <w:r w:rsidR="007D2692" w:rsidRPr="00172BA2">
        <w:rPr>
          <w:rFonts w:ascii="Arial" w:hAnsi="Arial" w:cs="Arial"/>
          <w:b/>
          <w:color w:val="0000FF"/>
          <w:szCs w:val="22"/>
        </w:rPr>
        <w:t xml:space="preserve">et par voie postale </w:t>
      </w:r>
      <w:r w:rsidRPr="00172BA2">
        <w:rPr>
          <w:rFonts w:ascii="Arial" w:hAnsi="Arial" w:cs="Arial"/>
          <w:b/>
          <w:color w:val="0000FF"/>
          <w:szCs w:val="22"/>
        </w:rPr>
        <w:t>est interdit.</w:t>
      </w:r>
    </w:p>
    <w:p w14:paraId="5E7751D4" w14:textId="77777777" w:rsidR="00A14DFB" w:rsidRPr="00172BA2" w:rsidRDefault="00A14DFB" w:rsidP="008437D6">
      <w:pPr>
        <w:autoSpaceDE w:val="0"/>
        <w:autoSpaceDN w:val="0"/>
        <w:adjustRightInd w:val="0"/>
        <w:spacing w:before="0" w:after="0"/>
        <w:rPr>
          <w:rFonts w:ascii="Arial" w:hAnsi="Arial" w:cs="Arial"/>
          <w:b/>
          <w:color w:val="0000FF"/>
          <w:szCs w:val="22"/>
        </w:rPr>
      </w:pPr>
      <w:r w:rsidRPr="00172BA2">
        <w:rPr>
          <w:rFonts w:ascii="Arial" w:hAnsi="Arial" w:cs="Arial"/>
          <w:b/>
          <w:color w:val="0000FF"/>
          <w:szCs w:val="22"/>
        </w:rPr>
        <w:t xml:space="preserve">L’administration impose le mode de transmission électronique pour l'ensemble de la consultation (remise des candidatures et des offres). </w:t>
      </w:r>
    </w:p>
    <w:p w14:paraId="228B1659" w14:textId="77777777" w:rsidR="00A14DFB" w:rsidRPr="00866D3F" w:rsidRDefault="00A14DFB" w:rsidP="00A14DFB">
      <w:pPr>
        <w:autoSpaceDE w:val="0"/>
        <w:autoSpaceDN w:val="0"/>
        <w:adjustRightInd w:val="0"/>
        <w:spacing w:before="0" w:after="0"/>
        <w:rPr>
          <w:rFonts w:ascii="Arial" w:hAnsi="Arial" w:cs="Arial"/>
          <w:b/>
          <w:color w:val="0000FF"/>
          <w:szCs w:val="22"/>
        </w:rPr>
      </w:pPr>
    </w:p>
    <w:p w14:paraId="4CE51020" w14:textId="77777777" w:rsidR="00A14DFB" w:rsidRPr="00172BA2" w:rsidRDefault="00A14DFB" w:rsidP="008437D6">
      <w:pPr>
        <w:pStyle w:val="Corpsdetexte"/>
        <w:rPr>
          <w:rFonts w:ascii="Arial" w:hAnsi="Arial" w:cs="Arial"/>
          <w:b/>
          <w:szCs w:val="22"/>
        </w:rPr>
      </w:pPr>
      <w:r w:rsidRPr="00172BA2">
        <w:rPr>
          <w:rFonts w:ascii="Arial" w:hAnsi="Arial" w:cs="Arial"/>
          <w:b/>
          <w:szCs w:val="22"/>
        </w:rPr>
        <w:t xml:space="preserve">1) </w:t>
      </w:r>
      <w:r w:rsidRPr="00172BA2">
        <w:rPr>
          <w:rFonts w:ascii="Arial" w:hAnsi="Arial" w:cs="Arial"/>
          <w:b/>
          <w:szCs w:val="22"/>
          <w:u w:val="single"/>
        </w:rPr>
        <w:t>Modalités de téléchargement</w:t>
      </w:r>
    </w:p>
    <w:p w14:paraId="0AA87385" w14:textId="77777777" w:rsidR="00A14DFB" w:rsidRPr="00172BA2" w:rsidRDefault="00A14DFB" w:rsidP="008437D6">
      <w:pPr>
        <w:pStyle w:val="Corpsdetexte"/>
        <w:rPr>
          <w:rFonts w:ascii="Arial" w:hAnsi="Arial" w:cs="Arial"/>
          <w:szCs w:val="22"/>
        </w:rPr>
      </w:pPr>
      <w:r w:rsidRPr="00172BA2">
        <w:rPr>
          <w:rFonts w:ascii="Arial" w:hAnsi="Arial" w:cs="Arial"/>
          <w:szCs w:val="22"/>
        </w:rPr>
        <w:t xml:space="preserve">Le dossier de consultation des entreprises est téléchargé sur </w:t>
      </w:r>
      <w:smartTag w:uri="urn:schemas-microsoft-com:office:smarttags" w:element="PersonName">
        <w:smartTagPr>
          <w:attr w:name="ProductID" w:val="la PLate-forme"/>
        </w:smartTagPr>
        <w:r w:rsidRPr="00172BA2">
          <w:rPr>
            <w:rFonts w:ascii="Arial" w:hAnsi="Arial" w:cs="Arial"/>
            <w:szCs w:val="22"/>
          </w:rPr>
          <w:t xml:space="preserve">la </w:t>
        </w:r>
        <w:proofErr w:type="spellStart"/>
        <w:r w:rsidRPr="00172BA2">
          <w:rPr>
            <w:rFonts w:ascii="Arial" w:hAnsi="Arial" w:cs="Arial"/>
            <w:szCs w:val="22"/>
          </w:rPr>
          <w:t>PLate-forme</w:t>
        </w:r>
      </w:smartTag>
      <w:proofErr w:type="spellEnd"/>
      <w:r w:rsidRPr="00172BA2">
        <w:rPr>
          <w:rFonts w:ascii="Arial" w:hAnsi="Arial" w:cs="Arial"/>
          <w:szCs w:val="22"/>
        </w:rPr>
        <w:t xml:space="preserve"> des </w:t>
      </w:r>
      <w:proofErr w:type="spellStart"/>
      <w:r w:rsidRPr="00172BA2">
        <w:rPr>
          <w:rFonts w:ascii="Arial" w:hAnsi="Arial" w:cs="Arial"/>
          <w:szCs w:val="22"/>
        </w:rPr>
        <w:t>AChats</w:t>
      </w:r>
      <w:proofErr w:type="spellEnd"/>
      <w:r w:rsidRPr="00172BA2">
        <w:rPr>
          <w:rFonts w:ascii="Arial" w:hAnsi="Arial" w:cs="Arial"/>
          <w:szCs w:val="22"/>
        </w:rPr>
        <w:t xml:space="preserve"> de l’Etat (PLACE) accessible depuis </w:t>
      </w:r>
      <w:r w:rsidRPr="00172BA2">
        <w:rPr>
          <w:rFonts w:ascii="Arial" w:hAnsi="Arial" w:cs="Arial"/>
          <w:b/>
          <w:color w:val="0000FF"/>
          <w:szCs w:val="22"/>
          <w:u w:val="single"/>
        </w:rPr>
        <w:t>www.marches-publics.gouv.fr</w:t>
      </w:r>
      <w:r w:rsidRPr="00172BA2">
        <w:rPr>
          <w:rFonts w:ascii="Arial" w:hAnsi="Arial" w:cs="Arial"/>
          <w:szCs w:val="22"/>
        </w:rPr>
        <w:t xml:space="preserve"> ou via le portail </w:t>
      </w:r>
      <w:r w:rsidRPr="00172BA2">
        <w:rPr>
          <w:rFonts w:ascii="Arial" w:hAnsi="Arial" w:cs="Arial"/>
          <w:b/>
          <w:color w:val="0000FF"/>
          <w:szCs w:val="22"/>
          <w:u w:val="single"/>
        </w:rPr>
        <w:t>www.achats.defense.gouv.fr</w:t>
      </w:r>
      <w:r w:rsidRPr="00172BA2">
        <w:rPr>
          <w:rFonts w:ascii="Arial" w:hAnsi="Arial" w:cs="Arial"/>
          <w:szCs w:val="22"/>
        </w:rPr>
        <w:t>. Ceci peut s’effectuer soit en s’identifiant, de façon à être informé en cas de modification du Dossier de Consultation des Entreprises (DCE), soit en téléchargement anonyme.</w:t>
      </w:r>
    </w:p>
    <w:p w14:paraId="7B646B43" w14:textId="77777777" w:rsidR="00A14DFB" w:rsidRPr="00172BA2" w:rsidRDefault="00A14DFB" w:rsidP="008437D6">
      <w:pPr>
        <w:autoSpaceDE w:val="0"/>
        <w:autoSpaceDN w:val="0"/>
        <w:adjustRightInd w:val="0"/>
        <w:spacing w:before="0" w:after="0"/>
        <w:rPr>
          <w:rFonts w:ascii="Arial" w:hAnsi="Arial" w:cs="Arial"/>
          <w:szCs w:val="22"/>
        </w:rPr>
      </w:pPr>
      <w:r w:rsidRPr="00172BA2">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5673E126" w14:textId="77777777" w:rsidR="00A14DFB" w:rsidRPr="00866D3F" w:rsidRDefault="00A14DFB" w:rsidP="00A14DFB">
      <w:pPr>
        <w:autoSpaceDE w:val="0"/>
        <w:autoSpaceDN w:val="0"/>
        <w:adjustRightInd w:val="0"/>
        <w:spacing w:before="0" w:after="0"/>
        <w:ind w:firstLine="567"/>
        <w:rPr>
          <w:rFonts w:ascii="Arial" w:hAnsi="Arial" w:cs="Arial"/>
          <w:szCs w:val="22"/>
        </w:rPr>
      </w:pPr>
    </w:p>
    <w:p w14:paraId="1359B680" w14:textId="77777777" w:rsidR="00A14DFB" w:rsidRPr="00866D3F" w:rsidRDefault="00A14DFB" w:rsidP="00A14DFB">
      <w:pPr>
        <w:autoSpaceDE w:val="0"/>
        <w:autoSpaceDN w:val="0"/>
        <w:adjustRightInd w:val="0"/>
        <w:spacing w:before="0" w:after="0"/>
        <w:ind w:firstLine="567"/>
        <w:rPr>
          <w:rFonts w:ascii="Arial" w:hAnsi="Arial" w:cs="Arial"/>
          <w:szCs w:val="22"/>
        </w:rPr>
      </w:pPr>
    </w:p>
    <w:p w14:paraId="73BAFD0D" w14:textId="77777777" w:rsidR="00A14DFB" w:rsidRPr="00172BA2" w:rsidRDefault="00A14DFB" w:rsidP="008437D6">
      <w:pPr>
        <w:pStyle w:val="Corpsdetexte"/>
        <w:rPr>
          <w:rFonts w:ascii="Arial" w:hAnsi="Arial" w:cs="Arial"/>
          <w:b/>
          <w:szCs w:val="22"/>
          <w:u w:val="single"/>
        </w:rPr>
      </w:pPr>
      <w:r w:rsidRPr="00172BA2">
        <w:rPr>
          <w:rFonts w:ascii="Arial" w:hAnsi="Arial" w:cs="Arial"/>
          <w:b/>
          <w:szCs w:val="22"/>
        </w:rPr>
        <w:t xml:space="preserve">2) </w:t>
      </w:r>
      <w:r w:rsidRPr="00172BA2">
        <w:rPr>
          <w:rFonts w:ascii="Arial" w:hAnsi="Arial" w:cs="Arial"/>
          <w:b/>
          <w:szCs w:val="22"/>
          <w:u w:val="single"/>
        </w:rPr>
        <w:t>Transmission des dossiers</w:t>
      </w:r>
    </w:p>
    <w:p w14:paraId="678ADC09" w14:textId="77777777" w:rsidR="00A60A2A" w:rsidRPr="00172BA2" w:rsidRDefault="00A60A2A" w:rsidP="008437D6">
      <w:pPr>
        <w:autoSpaceDE w:val="0"/>
        <w:autoSpaceDN w:val="0"/>
        <w:adjustRightInd w:val="0"/>
        <w:spacing w:before="0" w:after="0"/>
        <w:rPr>
          <w:rFonts w:ascii="Arial" w:hAnsi="Arial" w:cs="Arial"/>
          <w:b/>
          <w:color w:val="0000FF"/>
          <w:szCs w:val="22"/>
          <w:u w:val="single"/>
        </w:rPr>
      </w:pPr>
      <w:r w:rsidRPr="00172BA2">
        <w:rPr>
          <w:rFonts w:ascii="Arial" w:hAnsi="Arial" w:cs="Arial"/>
          <w:szCs w:val="22"/>
        </w:rPr>
        <w:t xml:space="preserve">Les opérateurs économiques transmettent leurs plis par voie électronique et doivent préalablement s’identifier (ce qui nécessite d’être inscrit au préalable sur </w:t>
      </w:r>
      <w:smartTag w:uri="urn:schemas-microsoft-com:office:smarttags" w:element="PersonName">
        <w:smartTagPr>
          <w:attr w:name="ProductID" w:val="la PLate-forme"/>
        </w:smartTagPr>
        <w:r w:rsidRPr="00172BA2">
          <w:rPr>
            <w:rFonts w:ascii="Arial" w:hAnsi="Arial" w:cs="Arial"/>
            <w:szCs w:val="22"/>
          </w:rPr>
          <w:t xml:space="preserve">la </w:t>
        </w:r>
        <w:proofErr w:type="spellStart"/>
        <w:r w:rsidRPr="00172BA2">
          <w:rPr>
            <w:rFonts w:ascii="Arial" w:hAnsi="Arial" w:cs="Arial"/>
            <w:szCs w:val="22"/>
          </w:rPr>
          <w:t>PLate-forme</w:t>
        </w:r>
      </w:smartTag>
      <w:proofErr w:type="spellEnd"/>
      <w:r w:rsidRPr="00172BA2">
        <w:rPr>
          <w:rFonts w:ascii="Arial" w:hAnsi="Arial" w:cs="Arial"/>
          <w:szCs w:val="22"/>
        </w:rPr>
        <w:t xml:space="preserve"> des </w:t>
      </w:r>
      <w:proofErr w:type="spellStart"/>
      <w:r w:rsidRPr="00172BA2">
        <w:rPr>
          <w:rFonts w:ascii="Arial" w:hAnsi="Arial" w:cs="Arial"/>
          <w:szCs w:val="22"/>
        </w:rPr>
        <w:t>AChats</w:t>
      </w:r>
      <w:proofErr w:type="spellEnd"/>
      <w:r w:rsidRPr="00172BA2">
        <w:rPr>
          <w:rFonts w:ascii="Arial" w:hAnsi="Arial" w:cs="Arial"/>
          <w:szCs w:val="22"/>
        </w:rPr>
        <w:t xml:space="preserve"> de l’Etat (PLACE) </w:t>
      </w:r>
      <w:hyperlink r:id="rId13" w:history="1">
        <w:r w:rsidRPr="00172BA2">
          <w:rPr>
            <w:rStyle w:val="Lienhypertexte"/>
            <w:rFonts w:ascii="Arial" w:hAnsi="Arial" w:cs="Arial"/>
            <w:b/>
            <w:szCs w:val="22"/>
          </w:rPr>
          <w:t>www.marches-publics.gouv.fr</w:t>
        </w:r>
      </w:hyperlink>
      <w:r w:rsidRPr="00172BA2">
        <w:rPr>
          <w:rFonts w:ascii="Arial" w:hAnsi="Arial" w:cs="Arial"/>
          <w:b/>
          <w:color w:val="0000FF"/>
          <w:szCs w:val="22"/>
          <w:u w:val="single"/>
        </w:rPr>
        <w:t xml:space="preserve"> </w:t>
      </w:r>
      <w:r w:rsidRPr="00172BA2">
        <w:rPr>
          <w:rFonts w:ascii="Arial" w:hAnsi="Arial" w:cs="Arial"/>
          <w:szCs w:val="22"/>
        </w:rPr>
        <w:t>ou via le portail</w:t>
      </w:r>
      <w:r w:rsidR="00682421">
        <w:rPr>
          <w:rFonts w:ascii="Arial" w:hAnsi="Arial" w:cs="Arial"/>
          <w:szCs w:val="22"/>
        </w:rPr>
        <w:t xml:space="preserve"> </w:t>
      </w:r>
      <w:hyperlink r:id="rId14" w:history="1">
        <w:r w:rsidRPr="00172BA2">
          <w:rPr>
            <w:rStyle w:val="Lienhypertexte"/>
            <w:rFonts w:ascii="Arial" w:hAnsi="Arial" w:cs="Arial"/>
            <w:b/>
            <w:szCs w:val="22"/>
          </w:rPr>
          <w:t>www.achats.defense.gouv.fr</w:t>
        </w:r>
      </w:hyperlink>
      <w:r w:rsidRPr="00172BA2">
        <w:rPr>
          <w:rFonts w:ascii="Arial" w:hAnsi="Arial" w:cs="Arial"/>
          <w:b/>
          <w:color w:val="0000FF"/>
          <w:szCs w:val="22"/>
          <w:u w:val="single"/>
        </w:rPr>
        <w:t>.</w:t>
      </w:r>
    </w:p>
    <w:p w14:paraId="552834B0" w14:textId="77777777" w:rsidR="00A60A2A" w:rsidRPr="00866D3F" w:rsidRDefault="00A60A2A" w:rsidP="00A60A2A">
      <w:pPr>
        <w:autoSpaceDE w:val="0"/>
        <w:autoSpaceDN w:val="0"/>
        <w:adjustRightInd w:val="0"/>
        <w:spacing w:before="0" w:after="0"/>
        <w:ind w:firstLine="567"/>
        <w:rPr>
          <w:rFonts w:ascii="Arial" w:hAnsi="Arial" w:cs="Arial"/>
          <w:b/>
          <w:color w:val="0000FF"/>
          <w:szCs w:val="22"/>
          <w:u w:val="single"/>
        </w:rPr>
      </w:pPr>
    </w:p>
    <w:p w14:paraId="027A219A" w14:textId="77777777" w:rsidR="00A60A2A" w:rsidRPr="00172BA2" w:rsidRDefault="00A60A2A" w:rsidP="008437D6">
      <w:pPr>
        <w:autoSpaceDE w:val="0"/>
        <w:autoSpaceDN w:val="0"/>
        <w:adjustRightInd w:val="0"/>
        <w:rPr>
          <w:rFonts w:ascii="Arial" w:hAnsi="Arial" w:cs="Arial"/>
          <w:szCs w:val="22"/>
        </w:rPr>
      </w:pPr>
      <w:r w:rsidRPr="00172BA2">
        <w:rPr>
          <w:rFonts w:ascii="Arial" w:hAnsi="Arial" w:cs="Arial"/>
          <w:b/>
          <w:szCs w:val="22"/>
          <w:u w:val="single"/>
        </w:rPr>
        <w:t>Nota 1</w:t>
      </w:r>
      <w:r w:rsidRPr="00172BA2">
        <w:rPr>
          <w:rFonts w:ascii="Arial" w:hAnsi="Arial" w:cs="Arial"/>
          <w:szCs w:val="22"/>
        </w:rPr>
        <w:t xml:space="preserve"> : Pour être informé des échanges avec l'acheteur, l'opérateur économique doit vérifier que l'adresse des échanges avec </w:t>
      </w:r>
      <w:smartTag w:uri="urn:schemas-microsoft-com:office:smarttags" w:element="PersonName">
        <w:smartTagPr>
          <w:attr w:name="ProductID" w:val="la PLate-forme"/>
        </w:smartTagPr>
        <w:r w:rsidRPr="00172BA2">
          <w:rPr>
            <w:rFonts w:ascii="Arial" w:hAnsi="Arial" w:cs="Arial"/>
            <w:szCs w:val="22"/>
          </w:rPr>
          <w:t xml:space="preserve">la </w:t>
        </w:r>
        <w:proofErr w:type="spellStart"/>
        <w:r w:rsidRPr="00172BA2">
          <w:rPr>
            <w:rFonts w:ascii="Arial" w:hAnsi="Arial" w:cs="Arial"/>
            <w:szCs w:val="22"/>
          </w:rPr>
          <w:t>PLate-forme</w:t>
        </w:r>
      </w:smartTag>
      <w:proofErr w:type="spellEnd"/>
      <w:r w:rsidRPr="00172BA2">
        <w:rPr>
          <w:rFonts w:ascii="Arial" w:hAnsi="Arial" w:cs="Arial"/>
          <w:szCs w:val="22"/>
        </w:rPr>
        <w:t xml:space="preserve"> des </w:t>
      </w:r>
      <w:proofErr w:type="spellStart"/>
      <w:r w:rsidRPr="00172BA2">
        <w:rPr>
          <w:rFonts w:ascii="Arial" w:hAnsi="Arial" w:cs="Arial"/>
          <w:szCs w:val="22"/>
        </w:rPr>
        <w:t>AChats</w:t>
      </w:r>
      <w:proofErr w:type="spellEnd"/>
      <w:r w:rsidRPr="00172BA2">
        <w:rPr>
          <w:rFonts w:ascii="Arial" w:hAnsi="Arial" w:cs="Arial"/>
          <w:szCs w:val="22"/>
        </w:rPr>
        <w:t xml:space="preserve"> de l’Etat (PLACE) 'nepasrepondre</w:t>
      </w:r>
      <w:r w:rsidR="00DD50D3">
        <w:rPr>
          <w:rFonts w:ascii="Arial" w:hAnsi="Arial" w:cs="Arial"/>
          <w:szCs w:val="22"/>
        </w:rPr>
        <w:t>-prod</w:t>
      </w:r>
      <w:r w:rsidRPr="00172BA2">
        <w:rPr>
          <w:rFonts w:ascii="Arial" w:hAnsi="Arial" w:cs="Arial"/>
          <w:szCs w:val="22"/>
        </w:rPr>
        <w:t xml:space="preserve">@marches-publics.gouv.fr' soit accessible ou mise sur liste blanche pour passer les filtres des serveurs proxy en place dans les entreprises. </w:t>
      </w:r>
    </w:p>
    <w:p w14:paraId="2267C65F" w14:textId="77777777" w:rsidR="00A60A2A" w:rsidRPr="00172BA2" w:rsidRDefault="00A60A2A" w:rsidP="008437D6">
      <w:pPr>
        <w:autoSpaceDE w:val="0"/>
        <w:autoSpaceDN w:val="0"/>
        <w:adjustRightInd w:val="0"/>
        <w:spacing w:before="0" w:after="0"/>
        <w:rPr>
          <w:rFonts w:ascii="Arial" w:hAnsi="Arial" w:cs="Arial"/>
          <w:szCs w:val="22"/>
        </w:rPr>
      </w:pPr>
      <w:r w:rsidRPr="00172BA2">
        <w:rPr>
          <w:rFonts w:ascii="Arial" w:hAnsi="Arial" w:cs="Arial"/>
          <w:b/>
          <w:szCs w:val="22"/>
          <w:u w:val="single"/>
        </w:rPr>
        <w:t>Nota 2 :</w:t>
      </w:r>
      <w:r w:rsidRPr="00172BA2">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0231F18D" w14:textId="77777777" w:rsidR="00A60A2A" w:rsidRPr="00866D3F" w:rsidRDefault="00A60A2A" w:rsidP="00A60A2A">
      <w:pPr>
        <w:autoSpaceDE w:val="0"/>
        <w:autoSpaceDN w:val="0"/>
        <w:adjustRightInd w:val="0"/>
        <w:spacing w:before="0" w:after="0"/>
        <w:ind w:firstLine="567"/>
        <w:rPr>
          <w:rFonts w:ascii="Arial" w:hAnsi="Arial" w:cs="Arial"/>
          <w:b/>
          <w:color w:val="0000FF"/>
          <w:szCs w:val="22"/>
          <w:u w:val="single"/>
        </w:rPr>
      </w:pPr>
    </w:p>
    <w:p w14:paraId="510C59D5" w14:textId="77777777" w:rsidR="00A60A2A" w:rsidRPr="00172BA2" w:rsidRDefault="00A60A2A" w:rsidP="007E12BA">
      <w:pPr>
        <w:pStyle w:val="Corpsdetexte"/>
        <w:rPr>
          <w:rFonts w:ascii="Arial" w:hAnsi="Arial" w:cs="Arial"/>
          <w:b/>
          <w:szCs w:val="22"/>
          <w:u w:val="single"/>
        </w:rPr>
      </w:pPr>
      <w:r w:rsidRPr="00172BA2">
        <w:rPr>
          <w:rFonts w:ascii="Arial" w:hAnsi="Arial" w:cs="Arial"/>
          <w:b/>
          <w:szCs w:val="22"/>
          <w:u w:val="single"/>
        </w:rPr>
        <w:t>3) Signature des dossiers</w:t>
      </w:r>
    </w:p>
    <w:p w14:paraId="61DF0F47" w14:textId="77777777" w:rsidR="008437D6" w:rsidRPr="00172BA2" w:rsidRDefault="008437D6" w:rsidP="008437D6">
      <w:pPr>
        <w:autoSpaceDE w:val="0"/>
        <w:autoSpaceDN w:val="0"/>
        <w:adjustRightInd w:val="0"/>
        <w:spacing w:before="0" w:after="0"/>
        <w:rPr>
          <w:rFonts w:ascii="Arial" w:hAnsi="Arial" w:cs="Arial"/>
          <w:szCs w:val="22"/>
        </w:rPr>
      </w:pPr>
      <w:r w:rsidRPr="00172BA2">
        <w:rPr>
          <w:rFonts w:ascii="Arial" w:hAnsi="Arial" w:cs="Arial"/>
          <w:szCs w:val="22"/>
        </w:rPr>
        <w:t xml:space="preserve">La signature numérique n’est plus requise au stade des candidatures ni des offres. </w:t>
      </w:r>
    </w:p>
    <w:p w14:paraId="455A11E6" w14:textId="77777777" w:rsidR="008437D6" w:rsidRPr="00172BA2" w:rsidRDefault="008437D6" w:rsidP="008437D6">
      <w:pPr>
        <w:autoSpaceDE w:val="0"/>
        <w:autoSpaceDN w:val="0"/>
        <w:adjustRightInd w:val="0"/>
        <w:spacing w:before="0" w:after="0"/>
        <w:ind w:firstLine="567"/>
        <w:rPr>
          <w:rFonts w:ascii="Arial" w:hAnsi="Arial" w:cs="Arial"/>
          <w:szCs w:val="22"/>
        </w:rPr>
      </w:pPr>
    </w:p>
    <w:p w14:paraId="2B6D8F1B" w14:textId="77777777" w:rsidR="008437D6" w:rsidRPr="00172BA2" w:rsidRDefault="008437D6" w:rsidP="008437D6">
      <w:pPr>
        <w:autoSpaceDE w:val="0"/>
        <w:autoSpaceDN w:val="0"/>
        <w:adjustRightInd w:val="0"/>
        <w:spacing w:before="0" w:after="0"/>
        <w:rPr>
          <w:rFonts w:ascii="Arial" w:hAnsi="Arial" w:cs="Arial"/>
          <w:szCs w:val="22"/>
        </w:rPr>
      </w:pPr>
      <w:r w:rsidRPr="00172BA2">
        <w:rPr>
          <w:rFonts w:ascii="Arial" w:hAnsi="Arial" w:cs="Arial"/>
          <w:szCs w:val="22"/>
        </w:rPr>
        <w:t xml:space="preserve">Seule l’offre finale en phase d’attribution doit être signée </w:t>
      </w:r>
      <w:r w:rsidRPr="00172BA2">
        <w:rPr>
          <w:rFonts w:ascii="Arial" w:hAnsi="Arial" w:cs="Arial"/>
          <w:szCs w:val="22"/>
          <w:u w:val="single"/>
        </w:rPr>
        <w:t>numériquement</w:t>
      </w:r>
      <w:r w:rsidRPr="00172BA2">
        <w:rPr>
          <w:rFonts w:ascii="Arial" w:hAnsi="Arial" w:cs="Arial"/>
          <w:szCs w:val="22"/>
        </w:rPr>
        <w:t xml:space="preserve"> par l’attributaire. Cependant, le soumissionnaire est invité à signer le MAPA valant acte d’engagement dans le cas où le pouvoir adjudicateur n’engage pas de négociation.</w:t>
      </w:r>
    </w:p>
    <w:p w14:paraId="2517BD87" w14:textId="77777777" w:rsidR="008437D6" w:rsidRPr="00866D3F" w:rsidRDefault="008437D6" w:rsidP="008437D6">
      <w:pPr>
        <w:autoSpaceDE w:val="0"/>
        <w:autoSpaceDN w:val="0"/>
        <w:adjustRightInd w:val="0"/>
        <w:spacing w:before="0" w:after="0"/>
        <w:ind w:firstLine="567"/>
        <w:rPr>
          <w:rFonts w:ascii="Arial" w:hAnsi="Arial" w:cs="Arial"/>
          <w:szCs w:val="22"/>
        </w:rPr>
      </w:pPr>
    </w:p>
    <w:p w14:paraId="1ACE98CC" w14:textId="77777777" w:rsidR="008437D6" w:rsidRPr="00172BA2" w:rsidRDefault="008437D6" w:rsidP="008437D6">
      <w:pPr>
        <w:autoSpaceDE w:val="0"/>
        <w:autoSpaceDN w:val="0"/>
        <w:adjustRightInd w:val="0"/>
        <w:spacing w:before="0" w:after="0"/>
        <w:rPr>
          <w:rFonts w:ascii="Arial" w:hAnsi="Arial" w:cs="Arial"/>
          <w:szCs w:val="22"/>
        </w:rPr>
      </w:pPr>
      <w:r w:rsidRPr="00172BA2">
        <w:rPr>
          <w:rFonts w:ascii="Arial" w:hAnsi="Arial" w:cs="Arial"/>
          <w:szCs w:val="22"/>
        </w:rPr>
        <w:t xml:space="preserve">Les dispositions suivantes en matière de signature doivent être respectées : </w:t>
      </w:r>
    </w:p>
    <w:p w14:paraId="02C878CB" w14:textId="77777777" w:rsidR="0082472C" w:rsidRPr="00866D3F" w:rsidRDefault="00E00F5A" w:rsidP="00E00F5A">
      <w:pPr>
        <w:pStyle w:val="Corpsdetexte"/>
        <w:numPr>
          <w:ilvl w:val="0"/>
          <w:numId w:val="22"/>
        </w:numPr>
        <w:spacing w:before="0" w:after="120"/>
        <w:ind w:hanging="153"/>
        <w:rPr>
          <w:rFonts w:ascii="Arial" w:hAnsi="Arial" w:cs="Arial"/>
          <w:i/>
          <w:iCs/>
          <w:szCs w:val="22"/>
        </w:rPr>
      </w:pPr>
      <w:r w:rsidRPr="00172BA2">
        <w:rPr>
          <w:rFonts w:ascii="Arial" w:hAnsi="Arial" w:cs="Arial"/>
          <w:szCs w:val="22"/>
        </w:rPr>
        <w:t>d’autre part,</w:t>
      </w:r>
      <w:bookmarkStart w:id="23" w:name="_Toc469464712"/>
      <w:bookmarkEnd w:id="23"/>
      <w:r w:rsidRPr="00172BA2">
        <w:rPr>
          <w:rFonts w:ascii="Arial" w:hAnsi="Arial" w:cs="Arial"/>
          <w:szCs w:val="22"/>
        </w:rPr>
        <w:t xml:space="preserve"> se procurer un certificat numérique conforme aux dispositions de l’article 2 de  l’arrêté du 22 mars 2019 relatif à la signature électronique des contrats de la commande publique</w:t>
      </w:r>
      <w:r w:rsidRPr="00172BA2">
        <w:rPr>
          <w:rFonts w:ascii="Arial" w:hAnsi="Arial" w:cs="Arial"/>
          <w:i/>
          <w:iCs/>
          <w:szCs w:val="22"/>
        </w:rPr>
        <w:t xml:space="preserve"> </w:t>
      </w:r>
    </w:p>
    <w:p w14:paraId="5FCEBD70" w14:textId="77777777" w:rsidR="00E00F5A" w:rsidRPr="00172BA2" w:rsidRDefault="002920B8" w:rsidP="00172BA2">
      <w:pPr>
        <w:pStyle w:val="Corpsdetexte"/>
        <w:spacing w:before="0" w:after="120"/>
        <w:ind w:left="720"/>
        <w:rPr>
          <w:rFonts w:ascii="Arial" w:hAnsi="Arial" w:cs="Arial"/>
          <w:i/>
          <w:iCs/>
          <w:szCs w:val="22"/>
        </w:rPr>
      </w:pPr>
      <w:hyperlink r:id="rId15" w:history="1">
        <w:r w:rsidR="00E00F5A" w:rsidRPr="00172BA2">
          <w:rPr>
            <w:rStyle w:val="Lienhypertexte"/>
            <w:rFonts w:ascii="Arial" w:hAnsi="Arial" w:cs="Arial"/>
            <w:b/>
            <w:szCs w:val="22"/>
          </w:rPr>
          <w:t>https://www.legifrance.gouv.fr/eli/arrete/2019/3/22/ECOM180224A/jo/texte</w:t>
        </w:r>
      </w:hyperlink>
    </w:p>
    <w:p w14:paraId="19466CA6" w14:textId="77777777" w:rsidR="008437D6" w:rsidRPr="00172BA2" w:rsidRDefault="008437D6" w:rsidP="008437D6">
      <w:pPr>
        <w:pStyle w:val="Corpsdetexte"/>
        <w:numPr>
          <w:ilvl w:val="0"/>
          <w:numId w:val="22"/>
        </w:numPr>
        <w:autoSpaceDE w:val="0"/>
        <w:autoSpaceDN w:val="0"/>
        <w:adjustRightInd w:val="0"/>
        <w:spacing w:before="0" w:after="0"/>
        <w:ind w:left="709" w:hanging="142"/>
        <w:rPr>
          <w:rFonts w:ascii="Arial" w:hAnsi="Arial" w:cs="Arial"/>
          <w:szCs w:val="22"/>
        </w:rPr>
      </w:pPr>
      <w:r w:rsidRPr="00172BA2">
        <w:rPr>
          <w:rFonts w:ascii="Arial" w:hAnsi="Arial" w:cs="Arial"/>
          <w:szCs w:val="22"/>
        </w:rPr>
        <w:t xml:space="preserve">d’autre part, ce document doit être signé </w:t>
      </w:r>
      <w:r w:rsidRPr="00172BA2">
        <w:rPr>
          <w:rFonts w:ascii="Arial" w:hAnsi="Arial" w:cs="Arial"/>
          <w:szCs w:val="22"/>
          <w:u w:val="single"/>
        </w:rPr>
        <w:t>séparément</w:t>
      </w:r>
      <w:r w:rsidRPr="00172BA2">
        <w:rPr>
          <w:rFonts w:ascii="Arial" w:hAnsi="Arial" w:cs="Arial"/>
          <w:szCs w:val="22"/>
        </w:rPr>
        <w:t xml:space="preserve"> du reste de l’offre. Le soumissionnaire peut joindre également d’autres documents par voie compressée.</w:t>
      </w:r>
    </w:p>
    <w:p w14:paraId="3DC2E98E" w14:textId="77777777" w:rsidR="008437D6" w:rsidRPr="00866D3F" w:rsidRDefault="008437D6" w:rsidP="008437D6">
      <w:pPr>
        <w:autoSpaceDE w:val="0"/>
        <w:autoSpaceDN w:val="0"/>
        <w:adjustRightInd w:val="0"/>
        <w:spacing w:before="0" w:after="0"/>
        <w:ind w:left="709"/>
        <w:jc w:val="left"/>
        <w:rPr>
          <w:rFonts w:ascii="Arial" w:hAnsi="Arial" w:cs="Arial"/>
          <w:b/>
          <w:szCs w:val="22"/>
          <w:u w:val="single"/>
        </w:rPr>
      </w:pPr>
    </w:p>
    <w:p w14:paraId="7986D0D6" w14:textId="77777777" w:rsidR="008437D6" w:rsidRPr="00172BA2" w:rsidRDefault="008437D6" w:rsidP="008437D6">
      <w:pPr>
        <w:autoSpaceDE w:val="0"/>
        <w:autoSpaceDN w:val="0"/>
        <w:adjustRightInd w:val="0"/>
        <w:spacing w:before="120" w:after="0"/>
        <w:rPr>
          <w:rFonts w:ascii="Arial" w:hAnsi="Arial" w:cs="Arial"/>
          <w:szCs w:val="22"/>
        </w:rPr>
      </w:pPr>
      <w:r w:rsidRPr="00172BA2">
        <w:rPr>
          <w:rFonts w:ascii="Arial" w:hAnsi="Arial" w:cs="Arial"/>
          <w:szCs w:val="22"/>
        </w:rPr>
        <w:t xml:space="preserve">Le certificat numérique permet de signer numériquement tous les documents transmis par voie électronique. Ainsi, pour les opérateurs économiques qui choisissent le mode de transmission électronique, la signature de leurs documents se fait de manière électronique sur </w:t>
      </w:r>
      <w:smartTag w:uri="urn:schemas-microsoft-com:office:smarttags" w:element="PersonName">
        <w:smartTagPr>
          <w:attr w:name="ProductID" w:val="la PLate-forme"/>
        </w:smartTagPr>
        <w:r w:rsidRPr="00172BA2">
          <w:rPr>
            <w:rFonts w:ascii="Arial" w:hAnsi="Arial" w:cs="Arial"/>
            <w:szCs w:val="22"/>
          </w:rPr>
          <w:t>la Plate-forme</w:t>
        </w:r>
      </w:smartTag>
      <w:r w:rsidRPr="00172BA2">
        <w:rPr>
          <w:rFonts w:ascii="Arial" w:hAnsi="Arial" w:cs="Arial"/>
          <w:szCs w:val="22"/>
        </w:rPr>
        <w:t xml:space="preserve"> de Achats de l’Etat (PLACE) via l’outil de signature accessible de PLACE, soit via celui qui apparaît au moment de la constitution de la réponse. Il n’est donc pas nécessaire de joindre des documents avec une signature manuscrite numérisée.</w:t>
      </w:r>
    </w:p>
    <w:p w14:paraId="4406A34B" w14:textId="77777777" w:rsidR="008437D6" w:rsidRPr="00172BA2" w:rsidRDefault="008437D6" w:rsidP="008437D6">
      <w:pPr>
        <w:autoSpaceDE w:val="0"/>
        <w:autoSpaceDN w:val="0"/>
        <w:adjustRightInd w:val="0"/>
        <w:spacing w:before="120" w:after="0"/>
        <w:rPr>
          <w:rFonts w:ascii="Arial" w:hAnsi="Arial" w:cs="Arial"/>
          <w:szCs w:val="22"/>
        </w:rPr>
      </w:pPr>
      <w:r w:rsidRPr="00172BA2">
        <w:rPr>
          <w:rFonts w:ascii="Arial" w:hAnsi="Arial" w:cs="Arial"/>
          <w:szCs w:val="22"/>
        </w:rPr>
        <w:t xml:space="preserve">Si le candidat n’utilise pas l’outil de signature de PLACE, il doit fournir la procédure permettant la vérification de la validité de la signature conformément à l’arrêté du </w:t>
      </w:r>
      <w:r w:rsidR="00454FE3" w:rsidRPr="00172BA2">
        <w:rPr>
          <w:rFonts w:ascii="Arial" w:hAnsi="Arial" w:cs="Arial"/>
          <w:szCs w:val="22"/>
        </w:rPr>
        <w:t xml:space="preserve">22 mars </w:t>
      </w:r>
      <w:r w:rsidRPr="00172BA2">
        <w:rPr>
          <w:rFonts w:ascii="Arial" w:hAnsi="Arial" w:cs="Arial"/>
          <w:szCs w:val="22"/>
        </w:rPr>
        <w:t xml:space="preserve">mentionné supra. </w:t>
      </w:r>
    </w:p>
    <w:p w14:paraId="4DB35055" w14:textId="77777777" w:rsidR="008437D6" w:rsidRPr="00172BA2" w:rsidRDefault="008437D6" w:rsidP="008437D6">
      <w:pPr>
        <w:rPr>
          <w:rFonts w:ascii="Arial" w:hAnsi="Arial" w:cs="Arial"/>
          <w:szCs w:val="22"/>
        </w:rPr>
      </w:pPr>
      <w:r w:rsidRPr="00172BA2">
        <w:rPr>
          <w:rFonts w:ascii="Arial" w:hAnsi="Arial" w:cs="Arial"/>
          <w:szCs w:val="22"/>
        </w:rPr>
        <w:t>Les formats utilisés pour la transmission électronique des plis (candidatures et offres) doivent être choisis dans un format largement disponible : version 2010 ou postérieur pour Word, Excel, PowerPoint, PDF/A1b, JPG, zip (</w:t>
      </w:r>
      <w:proofErr w:type="spellStart"/>
      <w:r w:rsidRPr="00172BA2">
        <w:rPr>
          <w:rFonts w:ascii="Arial" w:hAnsi="Arial" w:cs="Arial"/>
          <w:szCs w:val="22"/>
        </w:rPr>
        <w:t>winzip</w:t>
      </w:r>
      <w:proofErr w:type="spellEnd"/>
      <w:r w:rsidRPr="00172BA2">
        <w:rPr>
          <w:rFonts w:ascii="Arial" w:hAnsi="Arial" w:cs="Arial"/>
          <w:szCs w:val="22"/>
        </w:rPr>
        <w:t xml:space="preserve">, </w:t>
      </w:r>
      <w:proofErr w:type="spellStart"/>
      <w:r w:rsidRPr="00172BA2">
        <w:rPr>
          <w:rFonts w:ascii="Arial" w:hAnsi="Arial" w:cs="Arial"/>
          <w:szCs w:val="22"/>
        </w:rPr>
        <w:t>filzip</w:t>
      </w:r>
      <w:proofErr w:type="spellEnd"/>
      <w:r w:rsidRPr="00172BA2">
        <w:rPr>
          <w:rFonts w:ascii="Arial" w:hAnsi="Arial" w:cs="Arial"/>
          <w:szCs w:val="22"/>
        </w:rPr>
        <w:t xml:space="preserve">, etc.) ou équivalent, tous compatibles PC ; l'administration doit pouvoir lire et imprimer les fichiers reçus. </w:t>
      </w:r>
    </w:p>
    <w:p w14:paraId="731DAFC8" w14:textId="77777777" w:rsidR="008437D6" w:rsidRPr="00172BA2" w:rsidRDefault="008437D6" w:rsidP="008437D6">
      <w:pPr>
        <w:autoSpaceDE w:val="0"/>
        <w:autoSpaceDN w:val="0"/>
        <w:adjustRightInd w:val="0"/>
        <w:spacing w:before="120"/>
        <w:rPr>
          <w:rFonts w:ascii="Arial" w:hAnsi="Arial" w:cs="Arial"/>
          <w:szCs w:val="22"/>
        </w:rPr>
      </w:pPr>
      <w:r w:rsidRPr="00172BA2">
        <w:rPr>
          <w:rFonts w:ascii="Arial" w:hAnsi="Arial" w:cs="Arial"/>
          <w:szCs w:val="22"/>
        </w:rPr>
        <w:t>En cas de difficultés sur PLACE, une assistance est mise à la disposition de l’opérateur économique par un système d’aide en ligne par lequel il doit être impérativement passé.</w:t>
      </w:r>
    </w:p>
    <w:p w14:paraId="54ED82DE" w14:textId="77777777" w:rsidR="008437D6" w:rsidRPr="00172BA2" w:rsidRDefault="008437D6" w:rsidP="008437D6">
      <w:pPr>
        <w:autoSpaceDE w:val="0"/>
        <w:autoSpaceDN w:val="0"/>
        <w:adjustRightInd w:val="0"/>
        <w:spacing w:before="120"/>
        <w:rPr>
          <w:rFonts w:ascii="Arial" w:hAnsi="Arial" w:cs="Arial"/>
          <w:szCs w:val="22"/>
        </w:rPr>
      </w:pPr>
      <w:r w:rsidRPr="00172BA2">
        <w:rPr>
          <w:rFonts w:ascii="Arial" w:hAnsi="Arial" w:cs="Arial"/>
          <w:szCs w:val="22"/>
        </w:rPr>
        <w:t xml:space="preserve">Sur PLACE, dans la rubrique « aide » un guide utilisateur entreprise est disponible et répond aux interrogations des opérateurs. </w:t>
      </w:r>
    </w:p>
    <w:p w14:paraId="36C25830" w14:textId="77777777" w:rsidR="008437D6" w:rsidRPr="00866D3F" w:rsidRDefault="008437D6" w:rsidP="00A60A2A">
      <w:pPr>
        <w:pStyle w:val="Corpsdetexte"/>
        <w:ind w:firstLine="567"/>
        <w:rPr>
          <w:rFonts w:ascii="Arial" w:hAnsi="Arial" w:cs="Arial"/>
          <w:b/>
          <w:szCs w:val="22"/>
          <w:u w:val="single"/>
        </w:rPr>
      </w:pPr>
    </w:p>
    <w:p w14:paraId="58BE0599" w14:textId="13520AF8" w:rsidR="00A14DFB" w:rsidRPr="00172BA2" w:rsidRDefault="00A14DFB" w:rsidP="00D57D5E">
      <w:pPr>
        <w:pStyle w:val="Titre3"/>
        <w:numPr>
          <w:ilvl w:val="1"/>
          <w:numId w:val="55"/>
        </w:numPr>
        <w:rPr>
          <w:rFonts w:ascii="Arial" w:hAnsi="Arial" w:cs="Arial"/>
          <w:szCs w:val="22"/>
        </w:rPr>
      </w:pPr>
      <w:bookmarkStart w:id="24" w:name="_Toc395190527"/>
      <w:bookmarkStart w:id="25" w:name="_Toc166491080"/>
      <w:r w:rsidRPr="00172BA2">
        <w:rPr>
          <w:rFonts w:ascii="Arial" w:hAnsi="Arial" w:cs="Arial"/>
          <w:szCs w:val="22"/>
        </w:rPr>
        <w:t>Date de remise des offres</w:t>
      </w:r>
      <w:bookmarkEnd w:id="24"/>
      <w:bookmarkEnd w:id="25"/>
    </w:p>
    <w:p w14:paraId="0CE9A876" w14:textId="77777777" w:rsidR="00162724" w:rsidRPr="00162724" w:rsidRDefault="00162724" w:rsidP="00162724">
      <w:pPr>
        <w:pStyle w:val="Para1"/>
        <w:tabs>
          <w:tab w:val="left" w:pos="8930"/>
        </w:tabs>
        <w:ind w:left="0"/>
        <w:jc w:val="both"/>
        <w:rPr>
          <w:rFonts w:cs="Arial"/>
          <w:iCs/>
          <w:color w:val="000000"/>
          <w:szCs w:val="22"/>
        </w:rPr>
      </w:pPr>
      <w:bookmarkStart w:id="26" w:name="_Toc234058939"/>
      <w:bookmarkStart w:id="27" w:name="_Toc234058940"/>
      <w:bookmarkEnd w:id="22"/>
      <w:r w:rsidRPr="00162724">
        <w:rPr>
          <w:rFonts w:cs="Arial"/>
          <w:iCs/>
          <w:color w:val="000000"/>
          <w:szCs w:val="22"/>
        </w:rPr>
        <w:t>La date et l’heure limites de réception des offres sont fixées en première page du présent règlement de la consultation ou dans les lettres de demande d’offres au cours de la négociation.</w:t>
      </w:r>
    </w:p>
    <w:p w14:paraId="7AF05D3A" w14:textId="77777777" w:rsidR="00162724" w:rsidRPr="00162724" w:rsidRDefault="00162724" w:rsidP="00162724">
      <w:pPr>
        <w:pStyle w:val="Paragraphe"/>
        <w:ind w:firstLine="0"/>
        <w:rPr>
          <w:rFonts w:ascii="Arial" w:hAnsi="Arial" w:cs="Arial"/>
          <w:szCs w:val="22"/>
        </w:rPr>
      </w:pPr>
      <w:r w:rsidRPr="00162724">
        <w:rPr>
          <w:rFonts w:ascii="Arial" w:hAnsi="Arial" w:cs="Arial"/>
          <w:iCs/>
          <w:color w:val="000000"/>
          <w:szCs w:val="22"/>
        </w:rPr>
        <w:t xml:space="preserve">Toute offre reçue après les dates et heure limite n’est pas ouverte </w:t>
      </w:r>
      <w:r w:rsidRPr="00162724">
        <w:rPr>
          <w:rFonts w:ascii="Arial" w:hAnsi="Arial" w:cs="Arial"/>
          <w:szCs w:val="22"/>
        </w:rPr>
        <w:t>sur la Plate-f</w:t>
      </w:r>
      <w:r w:rsidR="00C73213">
        <w:rPr>
          <w:rFonts w:ascii="Arial" w:hAnsi="Arial" w:cs="Arial"/>
          <w:szCs w:val="22"/>
        </w:rPr>
        <w:t>orme des Achats de l’Etat (PLACE</w:t>
      </w:r>
      <w:r w:rsidRPr="00162724">
        <w:rPr>
          <w:rFonts w:ascii="Arial" w:hAnsi="Arial" w:cs="Arial"/>
          <w:szCs w:val="22"/>
        </w:rPr>
        <w:t>)</w:t>
      </w:r>
      <w:r w:rsidRPr="00162724">
        <w:rPr>
          <w:rFonts w:ascii="Arial" w:hAnsi="Arial" w:cs="Arial"/>
          <w:iCs/>
          <w:color w:val="000000"/>
          <w:szCs w:val="22"/>
        </w:rPr>
        <w:t xml:space="preserve"> et le soumissionnaire est écarté</w:t>
      </w:r>
      <w:r w:rsidR="00C73213">
        <w:rPr>
          <w:rFonts w:ascii="Arial" w:hAnsi="Arial" w:cs="Arial"/>
          <w:szCs w:val="22"/>
        </w:rPr>
        <w:t>, l’horodatage PLACE</w:t>
      </w:r>
      <w:r w:rsidRPr="00162724">
        <w:rPr>
          <w:rFonts w:ascii="Arial" w:hAnsi="Arial" w:cs="Arial"/>
          <w:szCs w:val="22"/>
        </w:rPr>
        <w:t xml:space="preserve"> faisant foi.</w:t>
      </w:r>
    </w:p>
    <w:p w14:paraId="72357A45" w14:textId="77777777" w:rsidR="00443372" w:rsidRPr="00172BA2" w:rsidRDefault="00443372" w:rsidP="00D57D5E">
      <w:pPr>
        <w:pStyle w:val="Titre1"/>
        <w:numPr>
          <w:ilvl w:val="0"/>
          <w:numId w:val="55"/>
        </w:numPr>
        <w:rPr>
          <w:rFonts w:ascii="Arial" w:hAnsi="Arial" w:cs="Arial"/>
          <w:szCs w:val="22"/>
        </w:rPr>
      </w:pPr>
      <w:bookmarkStart w:id="28" w:name="_Toc166491081"/>
      <w:r w:rsidRPr="00172BA2">
        <w:rPr>
          <w:rFonts w:ascii="Arial" w:hAnsi="Arial" w:cs="Arial"/>
          <w:szCs w:val="22"/>
        </w:rPr>
        <w:t>jugement des CANDIDATURES ET DES OFFRES</w:t>
      </w:r>
      <w:bookmarkEnd w:id="26"/>
      <w:bookmarkEnd w:id="28"/>
    </w:p>
    <w:p w14:paraId="52CC955C" w14:textId="38E4A6CE" w:rsidR="00D41D23" w:rsidRPr="00172BA2" w:rsidRDefault="00D41D23" w:rsidP="00D57D5E">
      <w:pPr>
        <w:pStyle w:val="Titre3"/>
        <w:numPr>
          <w:ilvl w:val="1"/>
          <w:numId w:val="56"/>
        </w:numPr>
        <w:rPr>
          <w:rFonts w:ascii="Arial" w:hAnsi="Arial" w:cs="Arial"/>
          <w:szCs w:val="22"/>
        </w:rPr>
      </w:pPr>
      <w:bookmarkStart w:id="29" w:name="_Toc451515626"/>
      <w:bookmarkStart w:id="30" w:name="_Toc131825450"/>
      <w:bookmarkStart w:id="31" w:name="_Toc135126495"/>
      <w:bookmarkEnd w:id="27"/>
      <w:r w:rsidRPr="00172BA2">
        <w:rPr>
          <w:rFonts w:ascii="Arial" w:hAnsi="Arial" w:cs="Arial"/>
          <w:szCs w:val="22"/>
        </w:rPr>
        <w:t>Jugement des candidatures</w:t>
      </w:r>
      <w:bookmarkEnd w:id="29"/>
    </w:p>
    <w:p w14:paraId="0D8ABF18" w14:textId="77777777" w:rsidR="00D41D23" w:rsidRPr="00172BA2" w:rsidRDefault="00D41D23" w:rsidP="00D41D23">
      <w:pPr>
        <w:rPr>
          <w:rFonts w:ascii="Arial" w:hAnsi="Arial" w:cs="Arial"/>
          <w:szCs w:val="22"/>
        </w:rPr>
      </w:pPr>
      <w:r w:rsidRPr="00172BA2">
        <w:rPr>
          <w:rFonts w:ascii="Arial" w:hAnsi="Arial" w:cs="Arial"/>
          <w:szCs w:val="22"/>
        </w:rPr>
        <w:t>Le jugement des candidatures est effectué en fonction des capacités professionnelles, techniques et financières des candidats.</w:t>
      </w:r>
    </w:p>
    <w:p w14:paraId="1ED1B8F0" w14:textId="77777777" w:rsidR="00D41D23" w:rsidRPr="00866D3F" w:rsidRDefault="00D41D23" w:rsidP="00D41D23">
      <w:pPr>
        <w:ind w:firstLine="567"/>
        <w:rPr>
          <w:rFonts w:ascii="Arial" w:hAnsi="Arial" w:cs="Arial"/>
          <w:szCs w:val="22"/>
        </w:rPr>
      </w:pPr>
    </w:p>
    <w:p w14:paraId="6EB09205" w14:textId="77777777" w:rsidR="00D41D23" w:rsidRPr="00172BA2" w:rsidRDefault="00D41D23" w:rsidP="00D57D5E">
      <w:pPr>
        <w:pStyle w:val="Titre3"/>
        <w:numPr>
          <w:ilvl w:val="1"/>
          <w:numId w:val="56"/>
        </w:numPr>
        <w:ind w:left="0" w:firstLine="0"/>
        <w:rPr>
          <w:rFonts w:ascii="Arial" w:hAnsi="Arial" w:cs="Arial"/>
          <w:szCs w:val="22"/>
        </w:rPr>
      </w:pPr>
      <w:bookmarkStart w:id="32" w:name="_Toc354649313"/>
      <w:bookmarkStart w:id="33" w:name="_Toc451515627"/>
      <w:bookmarkStart w:id="34" w:name="_Toc234058941"/>
      <w:r w:rsidRPr="00172BA2">
        <w:rPr>
          <w:rFonts w:ascii="Arial" w:hAnsi="Arial" w:cs="Arial"/>
          <w:szCs w:val="22"/>
        </w:rPr>
        <w:t>Critères de classement des offres et attribution du marché</w:t>
      </w:r>
      <w:bookmarkEnd w:id="32"/>
      <w:bookmarkEnd w:id="33"/>
    </w:p>
    <w:bookmarkEnd w:id="34"/>
    <w:p w14:paraId="06DECAEC" w14:textId="77777777" w:rsidR="00D41D23" w:rsidRPr="00172BA2" w:rsidRDefault="00D41D23" w:rsidP="00D41D23">
      <w:pPr>
        <w:pStyle w:val="Paragraphe"/>
        <w:ind w:firstLine="0"/>
        <w:rPr>
          <w:rFonts w:ascii="Arial" w:hAnsi="Arial" w:cs="Arial"/>
          <w:szCs w:val="22"/>
        </w:rPr>
      </w:pPr>
      <w:r w:rsidRPr="00172BA2">
        <w:rPr>
          <w:rFonts w:ascii="Arial" w:hAnsi="Arial" w:cs="Arial"/>
          <w:szCs w:val="22"/>
        </w:rPr>
        <w:t>Le marché est attribué dans les conditions prévues aux articles R2352-4 et R2352-5 du CCP et au regard des critères pondérés suivants :</w:t>
      </w:r>
    </w:p>
    <w:p w14:paraId="2C1B7203" w14:textId="77777777" w:rsidR="00D41D23" w:rsidRPr="001306D0" w:rsidRDefault="00D41D23" w:rsidP="00D41D23">
      <w:pPr>
        <w:numPr>
          <w:ilvl w:val="0"/>
          <w:numId w:val="12"/>
        </w:numPr>
        <w:spacing w:before="0" w:after="0"/>
        <w:ind w:left="714" w:firstLine="137"/>
        <w:jc w:val="left"/>
        <w:rPr>
          <w:rFonts w:ascii="Arial" w:hAnsi="Arial" w:cs="Arial"/>
          <w:b/>
          <w:szCs w:val="22"/>
        </w:rPr>
      </w:pPr>
      <w:r w:rsidRPr="001306D0">
        <w:rPr>
          <w:rFonts w:ascii="Arial" w:hAnsi="Arial" w:cs="Arial"/>
          <w:b/>
          <w:szCs w:val="22"/>
        </w:rPr>
        <w:t>Prix : 90 %</w:t>
      </w:r>
    </w:p>
    <w:p w14:paraId="33F1B25C" w14:textId="77777777" w:rsidR="00D41D23" w:rsidRPr="00172BA2" w:rsidRDefault="00D41D23" w:rsidP="00D41D23">
      <w:pPr>
        <w:numPr>
          <w:ilvl w:val="0"/>
          <w:numId w:val="12"/>
        </w:numPr>
        <w:spacing w:before="0" w:after="120"/>
        <w:ind w:left="714" w:firstLine="137"/>
        <w:jc w:val="left"/>
        <w:rPr>
          <w:rFonts w:ascii="Arial" w:hAnsi="Arial" w:cs="Arial"/>
          <w:b/>
          <w:bCs/>
          <w:szCs w:val="22"/>
        </w:rPr>
      </w:pPr>
      <w:r w:rsidRPr="001306D0">
        <w:rPr>
          <w:rFonts w:ascii="Arial" w:hAnsi="Arial" w:cs="Arial"/>
          <w:b/>
          <w:szCs w:val="22"/>
        </w:rPr>
        <w:t>Délai de livraison : 10</w:t>
      </w:r>
      <w:r w:rsidRPr="00172BA2">
        <w:rPr>
          <w:rFonts w:ascii="Arial" w:hAnsi="Arial" w:cs="Arial"/>
          <w:szCs w:val="22"/>
        </w:rPr>
        <w:t xml:space="preserve"> %</w:t>
      </w:r>
    </w:p>
    <w:p w14:paraId="5A544205" w14:textId="77777777" w:rsidR="00D41D23" w:rsidRPr="00172BA2" w:rsidRDefault="00D41D23" w:rsidP="00D41D23">
      <w:pPr>
        <w:rPr>
          <w:rFonts w:ascii="Arial" w:hAnsi="Arial" w:cs="Arial"/>
          <w:bCs/>
          <w:szCs w:val="22"/>
        </w:rPr>
      </w:pPr>
      <w:r w:rsidRPr="00172BA2">
        <w:rPr>
          <w:rFonts w:ascii="Arial" w:hAnsi="Arial" w:cs="Arial"/>
          <w:bCs/>
          <w:szCs w:val="22"/>
        </w:rPr>
        <w:t xml:space="preserve">En application de l’article R2323-4 du CCP, le pouvoir adjudicateur négociera les offres des soumissionnaires mais se réserve le droit d’attribuer le marché à procédure adaptée sur la base des offres initiales. </w:t>
      </w:r>
    </w:p>
    <w:p w14:paraId="6D75A868" w14:textId="77777777" w:rsidR="00D41D23" w:rsidRPr="00172BA2" w:rsidRDefault="00D41D23" w:rsidP="00D41D23">
      <w:pPr>
        <w:ind w:left="426" w:hanging="426"/>
        <w:rPr>
          <w:rFonts w:ascii="Arial" w:hAnsi="Arial" w:cs="Arial"/>
          <w:b/>
          <w:bCs/>
          <w:szCs w:val="22"/>
          <w:u w:val="single"/>
        </w:rPr>
      </w:pPr>
      <w:r w:rsidRPr="00172BA2">
        <w:rPr>
          <w:rFonts w:ascii="Arial" w:hAnsi="Arial" w:cs="Arial"/>
          <w:b/>
          <w:bCs/>
          <w:szCs w:val="22"/>
          <w:u w:val="single"/>
        </w:rPr>
        <w:t>Les précisions suivantes sont apportées aux soumissionnaires :</w:t>
      </w:r>
    </w:p>
    <w:p w14:paraId="55CAA1E1" w14:textId="77777777" w:rsidR="00D41D23" w:rsidRPr="00172BA2" w:rsidRDefault="00D41D23" w:rsidP="00D41D23">
      <w:pPr>
        <w:ind w:left="360" w:hanging="360"/>
        <w:rPr>
          <w:rFonts w:ascii="Arial" w:hAnsi="Arial" w:cs="Arial"/>
          <w:szCs w:val="22"/>
          <w:u w:val="single"/>
        </w:rPr>
      </w:pPr>
      <w:r w:rsidRPr="00172BA2">
        <w:rPr>
          <w:rFonts w:ascii="Arial" w:hAnsi="Arial" w:cs="Arial"/>
          <w:szCs w:val="22"/>
          <w:u w:val="single"/>
        </w:rPr>
        <w:t xml:space="preserve">Prix : </w:t>
      </w:r>
    </w:p>
    <w:p w14:paraId="59B11791" w14:textId="77777777" w:rsidR="00D41D23" w:rsidRPr="00866D3F" w:rsidRDefault="00D41D23" w:rsidP="00D41D23">
      <w:pPr>
        <w:spacing w:before="120"/>
        <w:rPr>
          <w:rFonts w:ascii="Arial" w:hAnsi="Arial" w:cs="Arial"/>
          <w:bCs/>
          <w:szCs w:val="22"/>
        </w:rPr>
      </w:pPr>
      <w:r w:rsidRPr="00866D3F">
        <w:rPr>
          <w:rFonts w:ascii="Arial" w:hAnsi="Arial" w:cs="Arial"/>
          <w:iCs/>
          <w:szCs w:val="22"/>
        </w:rPr>
        <w:t>Pour le calcul de la note pour le critère « Prix », le service prend en compte les montants en € HT.</w:t>
      </w:r>
      <w:r w:rsidRPr="00866D3F">
        <w:rPr>
          <w:rFonts w:ascii="Arial" w:hAnsi="Arial" w:cs="Arial"/>
          <w:bCs/>
          <w:szCs w:val="22"/>
        </w:rPr>
        <w:t xml:space="preserve"> </w:t>
      </w:r>
    </w:p>
    <w:p w14:paraId="79E205EA" w14:textId="77777777" w:rsidR="00D41D23" w:rsidRPr="00172BA2" w:rsidRDefault="00D41D23" w:rsidP="00D41D23">
      <w:pPr>
        <w:rPr>
          <w:rFonts w:ascii="Arial" w:hAnsi="Arial" w:cs="Arial"/>
          <w:szCs w:val="22"/>
        </w:rPr>
      </w:pPr>
      <w:r w:rsidRPr="00172BA2">
        <w:rPr>
          <w:rFonts w:ascii="Arial" w:hAnsi="Arial" w:cs="Arial"/>
          <w:szCs w:val="22"/>
        </w:rPr>
        <w:t>En cas d’absence de prix par l’ensemble des soumissionnaires sur un poste, celui-ci est supprimé.</w:t>
      </w:r>
    </w:p>
    <w:p w14:paraId="6F09E5F4" w14:textId="77777777" w:rsidR="00D41D23" w:rsidRPr="00172BA2" w:rsidRDefault="00D41D23" w:rsidP="00D41D23">
      <w:pPr>
        <w:pStyle w:val="western"/>
        <w:ind w:left="360" w:hanging="360"/>
        <w:rPr>
          <w:sz w:val="22"/>
          <w:szCs w:val="22"/>
        </w:rPr>
      </w:pPr>
      <w:r w:rsidRPr="00172BA2">
        <w:rPr>
          <w:sz w:val="22"/>
          <w:szCs w:val="22"/>
        </w:rPr>
        <w:t xml:space="preserve">Le pouvoir adjudicateur se réserve le droit : </w:t>
      </w:r>
    </w:p>
    <w:p w14:paraId="69C7BCE5" w14:textId="5ABD9FC3" w:rsidR="00D41D23" w:rsidRPr="00172BA2" w:rsidRDefault="00D41D23" w:rsidP="00D41D23">
      <w:pPr>
        <w:pStyle w:val="western"/>
        <w:ind w:left="426"/>
        <w:rPr>
          <w:sz w:val="22"/>
          <w:szCs w:val="22"/>
        </w:rPr>
      </w:pPr>
      <w:r w:rsidRPr="00172BA2">
        <w:rPr>
          <w:sz w:val="22"/>
          <w:szCs w:val="22"/>
        </w:rPr>
        <w:t xml:space="preserve">-  </w:t>
      </w:r>
      <w:r w:rsidRPr="00172BA2">
        <w:rPr>
          <w:b/>
          <w:sz w:val="22"/>
          <w:szCs w:val="22"/>
        </w:rPr>
        <w:t xml:space="preserve">de ne pas noter le poste pour lesquels les prix sont jugés bas et pour lesquels le soumissionnaire n’a pas apporté de preuves tangibles justifiant de la compétitivité des prix dans le cadre des négociations (lettre de recadrage). </w:t>
      </w:r>
      <w:r w:rsidRPr="00172BA2">
        <w:rPr>
          <w:sz w:val="22"/>
          <w:szCs w:val="22"/>
        </w:rPr>
        <w:t>Dans ce cas, le service considérera le poste non chiffré par le soumissionnaire.</w:t>
      </w:r>
    </w:p>
    <w:p w14:paraId="2EA695C1" w14:textId="77777777" w:rsidR="00D41D23" w:rsidRPr="00172BA2" w:rsidRDefault="00D41D23" w:rsidP="00D41D23">
      <w:pPr>
        <w:pStyle w:val="western"/>
        <w:ind w:left="426"/>
        <w:rPr>
          <w:sz w:val="22"/>
          <w:szCs w:val="22"/>
        </w:rPr>
      </w:pPr>
    </w:p>
    <w:p w14:paraId="47CBCA8E" w14:textId="77777777" w:rsidR="00D41D23" w:rsidRPr="00172BA2" w:rsidRDefault="00D41D23" w:rsidP="00D41D23">
      <w:pPr>
        <w:pStyle w:val="western"/>
        <w:ind w:left="426"/>
        <w:rPr>
          <w:sz w:val="22"/>
          <w:szCs w:val="22"/>
        </w:rPr>
      </w:pPr>
    </w:p>
    <w:p w14:paraId="70268153" w14:textId="5F704513" w:rsidR="00D41D23" w:rsidRPr="00172BA2" w:rsidRDefault="00397332" w:rsidP="00D41D23">
      <w:pPr>
        <w:pStyle w:val="western"/>
        <w:ind w:left="426"/>
        <w:rPr>
          <w:sz w:val="22"/>
          <w:szCs w:val="22"/>
        </w:rPr>
      </w:pPr>
      <w:r>
        <w:rPr>
          <w:b/>
          <w:sz w:val="22"/>
          <w:szCs w:val="22"/>
        </w:rPr>
        <w:t>- de ne pas noter le</w:t>
      </w:r>
      <w:r w:rsidR="00D41D23" w:rsidRPr="00172BA2">
        <w:rPr>
          <w:b/>
          <w:sz w:val="22"/>
          <w:szCs w:val="22"/>
        </w:rPr>
        <w:t xml:space="preserve"> poste pour lesquels les délais sont jugés bas et pour lesquels le soumissionnaire n’a pas apporté de preuves tangibles justifiant de la compétitivité des délais dans le cadre des négociations (lettre de recadrage). </w:t>
      </w:r>
      <w:r w:rsidR="00D41D23" w:rsidRPr="00172BA2">
        <w:rPr>
          <w:sz w:val="22"/>
          <w:szCs w:val="22"/>
        </w:rPr>
        <w:t>Dans ce cas, le service considérera le poste non chiffré par le soumissionnaire.</w:t>
      </w:r>
    </w:p>
    <w:p w14:paraId="103C41E5" w14:textId="77777777" w:rsidR="00D41D23" w:rsidRPr="00866D3F" w:rsidRDefault="00D41D23" w:rsidP="00D41D23">
      <w:pPr>
        <w:pStyle w:val="western"/>
        <w:ind w:left="426"/>
        <w:rPr>
          <w:sz w:val="22"/>
          <w:szCs w:val="22"/>
        </w:rPr>
      </w:pPr>
      <w:r w:rsidRPr="00172BA2">
        <w:rPr>
          <w:sz w:val="22"/>
          <w:szCs w:val="22"/>
        </w:rPr>
        <w:t xml:space="preserve">- </w:t>
      </w:r>
      <w:r w:rsidRPr="00172BA2">
        <w:rPr>
          <w:b/>
          <w:sz w:val="22"/>
          <w:szCs w:val="22"/>
        </w:rPr>
        <w:t xml:space="preserve">de ne pas noter une </w:t>
      </w:r>
      <w:r w:rsidRPr="00E60D63">
        <w:rPr>
          <w:b/>
          <w:sz w:val="22"/>
          <w:szCs w:val="22"/>
        </w:rPr>
        <w:t>référence SACRAL N-CORENG/NMCRL</w:t>
      </w:r>
      <w:r w:rsidRPr="004711AD">
        <w:rPr>
          <w:szCs w:val="22"/>
        </w:rPr>
        <w:t xml:space="preserve"> </w:t>
      </w:r>
      <w:r w:rsidRPr="00172BA2">
        <w:rPr>
          <w:b/>
          <w:sz w:val="22"/>
          <w:szCs w:val="22"/>
        </w:rPr>
        <w:t>non validée</w:t>
      </w:r>
      <w:r w:rsidRPr="00172BA2">
        <w:rPr>
          <w:sz w:val="22"/>
          <w:szCs w:val="22"/>
        </w:rPr>
        <w:t xml:space="preserve"> par suite d’anomalie constatée par le service ou le rejet d’une équivalence, après demande de précisions éventuelles vers le soumissionnaire dans le cadre des négociations (lettre de recadrage)</w:t>
      </w:r>
      <w:r w:rsidRPr="00866D3F">
        <w:rPr>
          <w:sz w:val="22"/>
          <w:szCs w:val="22"/>
        </w:rPr>
        <w:t xml:space="preserve">. </w:t>
      </w:r>
    </w:p>
    <w:p w14:paraId="72B8A1AA" w14:textId="77777777" w:rsidR="00D41D23" w:rsidRPr="00866D3F" w:rsidRDefault="00D41D23" w:rsidP="00D41D23">
      <w:pPr>
        <w:ind w:firstLine="426"/>
        <w:rPr>
          <w:rFonts w:ascii="Arial" w:hAnsi="Arial" w:cs="Arial"/>
          <w:szCs w:val="22"/>
          <w:u w:val="single"/>
        </w:rPr>
      </w:pPr>
    </w:p>
    <w:p w14:paraId="301EEECB" w14:textId="77777777" w:rsidR="00D41D23" w:rsidRPr="00172BA2" w:rsidRDefault="00D41D23" w:rsidP="00D41D23">
      <w:pPr>
        <w:rPr>
          <w:rFonts w:ascii="Arial" w:hAnsi="Arial" w:cs="Arial"/>
          <w:szCs w:val="22"/>
          <w:u w:val="single"/>
        </w:rPr>
      </w:pPr>
      <w:r w:rsidRPr="00172BA2">
        <w:rPr>
          <w:rFonts w:ascii="Arial" w:hAnsi="Arial" w:cs="Arial"/>
          <w:szCs w:val="22"/>
          <w:u w:val="single"/>
        </w:rPr>
        <w:t xml:space="preserve">Quantités : </w:t>
      </w:r>
    </w:p>
    <w:p w14:paraId="2DBBBB49" w14:textId="3ABA41A6" w:rsidR="00D41D23" w:rsidRPr="00172BA2" w:rsidRDefault="00D41D23" w:rsidP="00D41D23">
      <w:pPr>
        <w:rPr>
          <w:rFonts w:ascii="Arial" w:hAnsi="Arial" w:cs="Arial"/>
          <w:szCs w:val="22"/>
        </w:rPr>
      </w:pPr>
      <w:r w:rsidRPr="00172BA2">
        <w:rPr>
          <w:rFonts w:ascii="Arial" w:hAnsi="Arial" w:cs="Arial"/>
          <w:szCs w:val="22"/>
        </w:rPr>
        <w:t xml:space="preserve">Des quantités minimums de commande </w:t>
      </w:r>
      <w:r>
        <w:rPr>
          <w:rFonts w:ascii="Arial" w:hAnsi="Arial" w:cs="Arial"/>
          <w:szCs w:val="22"/>
        </w:rPr>
        <w:t>pro</w:t>
      </w:r>
      <w:r w:rsidRPr="00172BA2">
        <w:rPr>
          <w:rFonts w:ascii="Arial" w:hAnsi="Arial" w:cs="Arial"/>
          <w:szCs w:val="22"/>
        </w:rPr>
        <w:t xml:space="preserve">posées par le fournisseur peuvent être acceptées au cas par cas. Pour </w:t>
      </w:r>
      <w:r w:rsidR="00397332">
        <w:rPr>
          <w:rFonts w:ascii="Arial" w:hAnsi="Arial" w:cs="Arial"/>
          <w:szCs w:val="22"/>
        </w:rPr>
        <w:t>le</w:t>
      </w:r>
      <w:r w:rsidRPr="00172BA2">
        <w:rPr>
          <w:rFonts w:ascii="Arial" w:hAnsi="Arial" w:cs="Arial"/>
          <w:szCs w:val="22"/>
        </w:rPr>
        <w:t xml:space="preserve"> poste, si elles sont acceptées, ces quantités minimums sont prises en compte dans le jugement des offres dès lors qu’elles sont supérieures aux quantités indiquées à l’annexe financière. </w:t>
      </w:r>
    </w:p>
    <w:p w14:paraId="160CBBAF" w14:textId="77777777" w:rsidR="00D41D23" w:rsidRPr="00172BA2" w:rsidRDefault="00D41D23" w:rsidP="00D41D23">
      <w:pPr>
        <w:rPr>
          <w:rFonts w:ascii="Arial" w:hAnsi="Arial" w:cs="Arial"/>
          <w:szCs w:val="22"/>
        </w:rPr>
      </w:pPr>
      <w:r w:rsidRPr="00172BA2">
        <w:rPr>
          <w:rFonts w:ascii="Arial" w:hAnsi="Arial" w:cs="Arial"/>
          <w:szCs w:val="22"/>
        </w:rPr>
        <w:t xml:space="preserve">Dans la notation, le PU/HT est multiplié par la quantité minimum </w:t>
      </w:r>
      <w:r>
        <w:rPr>
          <w:rFonts w:ascii="Arial" w:hAnsi="Arial" w:cs="Arial"/>
          <w:szCs w:val="22"/>
        </w:rPr>
        <w:t>proposée</w:t>
      </w:r>
      <w:r w:rsidRPr="00172BA2">
        <w:rPr>
          <w:rFonts w:ascii="Arial" w:hAnsi="Arial" w:cs="Arial"/>
          <w:szCs w:val="22"/>
        </w:rPr>
        <w:t xml:space="preserve"> par le soumissionnaire.</w:t>
      </w:r>
    </w:p>
    <w:p w14:paraId="0188EC17" w14:textId="77777777" w:rsidR="00D41D23" w:rsidRPr="00172BA2" w:rsidRDefault="00D41D23" w:rsidP="00D41D23">
      <w:pPr>
        <w:rPr>
          <w:rFonts w:ascii="Arial" w:hAnsi="Arial" w:cs="Arial"/>
          <w:szCs w:val="22"/>
        </w:rPr>
      </w:pPr>
      <w:r w:rsidRPr="00172BA2">
        <w:rPr>
          <w:rFonts w:ascii="Arial" w:hAnsi="Arial" w:cs="Arial"/>
          <w:szCs w:val="22"/>
        </w:rPr>
        <w:t>Il n’est pas accepté de quantités inférieures à celles demandées sous peine de se voir attribuer une note de 0 sur les critères « prix » et « délai ». Le pouvoir adjudicateur se réserve le droit d’apporter une dérogation à cette exigence si aucun soumissionnaire n’est en mesure de répondre à la totalité des quantités demandées.</w:t>
      </w:r>
    </w:p>
    <w:p w14:paraId="7CD5D4B7" w14:textId="77777777" w:rsidR="00D41D23" w:rsidRPr="00172BA2" w:rsidRDefault="00D41D23" w:rsidP="00D41D23">
      <w:pPr>
        <w:rPr>
          <w:rFonts w:ascii="Arial" w:hAnsi="Arial" w:cs="Arial"/>
          <w:szCs w:val="22"/>
          <w:u w:val="single"/>
        </w:rPr>
      </w:pPr>
      <w:r w:rsidRPr="00172BA2">
        <w:rPr>
          <w:rFonts w:ascii="Arial" w:hAnsi="Arial" w:cs="Arial"/>
          <w:szCs w:val="22"/>
          <w:u w:val="single"/>
        </w:rPr>
        <w:t xml:space="preserve">Délai : </w:t>
      </w:r>
    </w:p>
    <w:p w14:paraId="324E70AF" w14:textId="77777777" w:rsidR="00D41D23" w:rsidRPr="00172BA2" w:rsidRDefault="00D41D23" w:rsidP="00D41D23">
      <w:pPr>
        <w:rPr>
          <w:rFonts w:ascii="Arial" w:hAnsi="Arial" w:cs="Arial"/>
          <w:szCs w:val="22"/>
        </w:rPr>
      </w:pPr>
      <w:r w:rsidRPr="00172BA2">
        <w:rPr>
          <w:rFonts w:ascii="Arial" w:hAnsi="Arial" w:cs="Arial"/>
          <w:szCs w:val="22"/>
        </w:rPr>
        <w:t>Le soumissionnaire doit s’engager sur un délai de livraison exprimé en jours calendaires.</w:t>
      </w:r>
    </w:p>
    <w:p w14:paraId="0645C6DD" w14:textId="77777777" w:rsidR="00D41D23" w:rsidRPr="00172BA2" w:rsidRDefault="00D41D23" w:rsidP="00D41D23">
      <w:pPr>
        <w:rPr>
          <w:rFonts w:ascii="Arial" w:hAnsi="Arial" w:cs="Arial"/>
          <w:szCs w:val="22"/>
        </w:rPr>
      </w:pPr>
      <w:r w:rsidRPr="00172BA2">
        <w:rPr>
          <w:rFonts w:ascii="Arial" w:hAnsi="Arial" w:cs="Arial"/>
          <w:szCs w:val="22"/>
        </w:rPr>
        <w:t>Les mentions de type "en stock" ou "disponible" entraînent la non cotation (note 0 aux critères « prix » et « délai »).</w:t>
      </w:r>
    </w:p>
    <w:p w14:paraId="3DEAC53B" w14:textId="77777777" w:rsidR="00D41D23" w:rsidRPr="00172BA2" w:rsidRDefault="00D41D23" w:rsidP="00D41D23">
      <w:pPr>
        <w:rPr>
          <w:rFonts w:ascii="Arial" w:hAnsi="Arial" w:cs="Arial"/>
          <w:szCs w:val="22"/>
          <w:u w:val="single"/>
        </w:rPr>
      </w:pPr>
      <w:r w:rsidRPr="00172BA2">
        <w:rPr>
          <w:rFonts w:ascii="Arial" w:hAnsi="Arial" w:cs="Arial"/>
          <w:szCs w:val="22"/>
          <w:u w:val="single"/>
        </w:rPr>
        <w:t xml:space="preserve">Equivalences : </w:t>
      </w:r>
    </w:p>
    <w:p w14:paraId="729D4411" w14:textId="34E0C5D0" w:rsidR="00D41D23" w:rsidRPr="00172BA2" w:rsidRDefault="00D41D23" w:rsidP="00D41D23">
      <w:pPr>
        <w:tabs>
          <w:tab w:val="left" w:pos="426"/>
        </w:tabs>
        <w:spacing w:before="0" w:after="0"/>
        <w:ind w:right="38"/>
        <w:rPr>
          <w:rFonts w:ascii="Arial" w:hAnsi="Arial" w:cs="Arial"/>
          <w:szCs w:val="22"/>
        </w:rPr>
      </w:pPr>
      <w:r w:rsidRPr="00172BA2">
        <w:rPr>
          <w:rFonts w:ascii="Arial" w:hAnsi="Arial" w:cs="Arial"/>
          <w:b/>
          <w:szCs w:val="22"/>
        </w:rPr>
        <w:t xml:space="preserve">Les rechanges </w:t>
      </w:r>
      <w:r w:rsidR="00397332">
        <w:rPr>
          <w:rFonts w:ascii="Arial" w:hAnsi="Arial" w:cs="Arial"/>
          <w:b/>
          <w:szCs w:val="22"/>
        </w:rPr>
        <w:t>ne sont pas autorisés. Seule la référence du fabriquant EFMT est attendue.</w:t>
      </w:r>
    </w:p>
    <w:p w14:paraId="16494600" w14:textId="77777777" w:rsidR="00D41D23" w:rsidRPr="00172BA2" w:rsidRDefault="00D41D23" w:rsidP="00D41D23">
      <w:pPr>
        <w:tabs>
          <w:tab w:val="left" w:pos="426"/>
        </w:tabs>
        <w:spacing w:before="0" w:after="0"/>
        <w:ind w:right="38" w:firstLine="426"/>
        <w:rPr>
          <w:rFonts w:ascii="Arial" w:hAnsi="Arial" w:cs="Arial"/>
          <w:color w:val="000000"/>
          <w:szCs w:val="22"/>
        </w:rPr>
      </w:pPr>
    </w:p>
    <w:p w14:paraId="140F315D" w14:textId="77777777" w:rsidR="00D41D23" w:rsidRPr="00172BA2" w:rsidRDefault="00D41D23" w:rsidP="00D41D23">
      <w:pPr>
        <w:tabs>
          <w:tab w:val="left" w:pos="426"/>
        </w:tabs>
        <w:spacing w:before="0" w:after="0"/>
        <w:ind w:right="38"/>
        <w:rPr>
          <w:rFonts w:ascii="Arial" w:hAnsi="Arial" w:cs="Arial"/>
          <w:color w:val="000000"/>
          <w:szCs w:val="22"/>
        </w:rPr>
      </w:pPr>
      <w:r w:rsidRPr="00172BA2">
        <w:rPr>
          <w:rFonts w:ascii="Arial" w:hAnsi="Arial" w:cs="Arial"/>
          <w:color w:val="000000"/>
          <w:szCs w:val="22"/>
        </w:rPr>
        <w:t xml:space="preserve">Les évolutions de référence de la base </w:t>
      </w:r>
      <w:r>
        <w:rPr>
          <w:rFonts w:ascii="Arial" w:hAnsi="Arial" w:cs="Arial"/>
          <w:szCs w:val="22"/>
        </w:rPr>
        <w:t>SACRAL N-CORENG</w:t>
      </w:r>
      <w:r w:rsidRPr="004711AD">
        <w:rPr>
          <w:rFonts w:ascii="Arial" w:hAnsi="Arial" w:cs="Arial"/>
          <w:szCs w:val="22"/>
        </w:rPr>
        <w:t xml:space="preserve">/NMCRL </w:t>
      </w:r>
      <w:r w:rsidRPr="00172BA2">
        <w:rPr>
          <w:rFonts w:ascii="Arial" w:hAnsi="Arial" w:cs="Arial"/>
          <w:color w:val="000000"/>
          <w:szCs w:val="22"/>
        </w:rPr>
        <w:t>sont acceptées.</w:t>
      </w:r>
    </w:p>
    <w:p w14:paraId="6FC2987B" w14:textId="70255E1E" w:rsidR="00D41D23" w:rsidRPr="00172BA2" w:rsidRDefault="00397332" w:rsidP="00D41D23">
      <w:pPr>
        <w:tabs>
          <w:tab w:val="left" w:pos="426"/>
        </w:tabs>
        <w:spacing w:before="120" w:after="0"/>
        <w:ind w:right="40"/>
        <w:rPr>
          <w:rFonts w:ascii="Arial" w:hAnsi="Arial" w:cs="Arial"/>
          <w:color w:val="000000"/>
          <w:szCs w:val="22"/>
        </w:rPr>
      </w:pPr>
      <w:r>
        <w:rPr>
          <w:rFonts w:ascii="Arial" w:hAnsi="Arial" w:cs="Arial"/>
          <w:color w:val="000000"/>
          <w:szCs w:val="22"/>
        </w:rPr>
        <w:t>L</w:t>
      </w:r>
      <w:r w:rsidR="00D41D23" w:rsidRPr="00172BA2">
        <w:rPr>
          <w:rFonts w:ascii="Arial" w:hAnsi="Arial" w:cs="Arial"/>
          <w:color w:val="000000"/>
          <w:szCs w:val="22"/>
        </w:rPr>
        <w:t xml:space="preserve">es soumissionnaires sont invités : </w:t>
      </w:r>
    </w:p>
    <w:p w14:paraId="70991386" w14:textId="77777777" w:rsidR="00D41D23" w:rsidRPr="00172BA2" w:rsidRDefault="00D41D23" w:rsidP="00D41D23">
      <w:pPr>
        <w:numPr>
          <w:ilvl w:val="0"/>
          <w:numId w:val="22"/>
        </w:numPr>
        <w:tabs>
          <w:tab w:val="left" w:pos="426"/>
        </w:tabs>
        <w:spacing w:before="0" w:after="0"/>
        <w:ind w:right="38"/>
        <w:rPr>
          <w:rFonts w:ascii="Arial" w:hAnsi="Arial" w:cs="Arial"/>
          <w:color w:val="000000"/>
          <w:szCs w:val="22"/>
          <w:u w:val="single"/>
        </w:rPr>
      </w:pPr>
      <w:r w:rsidRPr="00172BA2">
        <w:rPr>
          <w:rFonts w:ascii="Arial" w:hAnsi="Arial" w:cs="Arial"/>
          <w:b/>
          <w:color w:val="000000"/>
          <w:szCs w:val="22"/>
        </w:rPr>
        <w:t xml:space="preserve">à renseigner obligatoirement un des cas figurant à l’annexe financière </w:t>
      </w:r>
      <w:r w:rsidRPr="00172BA2">
        <w:rPr>
          <w:rFonts w:ascii="Arial" w:hAnsi="Arial" w:cs="Arial"/>
          <w:b/>
          <w:color w:val="000000"/>
          <w:szCs w:val="22"/>
          <w:u w:val="single"/>
        </w:rPr>
        <w:t>sous peine de rejet éventuel de ce poste</w:t>
      </w:r>
      <w:r w:rsidRPr="00172BA2">
        <w:rPr>
          <w:rFonts w:ascii="Arial" w:hAnsi="Arial" w:cs="Arial"/>
          <w:color w:val="000000"/>
          <w:szCs w:val="22"/>
          <w:u w:val="single"/>
        </w:rPr>
        <w:t>.</w:t>
      </w:r>
    </w:p>
    <w:p w14:paraId="76118E0D" w14:textId="16F30023" w:rsidR="00D41D23" w:rsidRDefault="00D41D23" w:rsidP="00D41D23">
      <w:pPr>
        <w:tabs>
          <w:tab w:val="left" w:pos="0"/>
        </w:tabs>
        <w:spacing w:before="120" w:after="0"/>
        <w:ind w:right="40"/>
        <w:rPr>
          <w:rFonts w:ascii="Arial" w:hAnsi="Arial" w:cs="Arial"/>
          <w:color w:val="000000"/>
          <w:szCs w:val="22"/>
        </w:rPr>
      </w:pPr>
      <w:r w:rsidRPr="00172BA2">
        <w:rPr>
          <w:rFonts w:ascii="Arial" w:hAnsi="Arial" w:cs="Arial"/>
          <w:b/>
          <w:color w:val="000000"/>
          <w:szCs w:val="22"/>
        </w:rPr>
        <w:t>A cet effet, il est demandé des justificatifs produits par le fabricant sous son propre timbre et non celui du revendeur</w:t>
      </w:r>
      <w:r w:rsidRPr="00172BA2">
        <w:rPr>
          <w:rFonts w:ascii="Arial" w:hAnsi="Arial" w:cs="Arial"/>
          <w:color w:val="000000"/>
          <w:szCs w:val="22"/>
        </w:rPr>
        <w:t xml:space="preserve"> pour les </w:t>
      </w:r>
      <w:r w:rsidR="00397332">
        <w:rPr>
          <w:rFonts w:ascii="Arial" w:hAnsi="Arial" w:cs="Arial"/>
          <w:color w:val="000000"/>
          <w:szCs w:val="22"/>
        </w:rPr>
        <w:t>deux</w:t>
      </w:r>
      <w:r w:rsidRPr="00172BA2">
        <w:rPr>
          <w:rFonts w:ascii="Arial" w:hAnsi="Arial" w:cs="Arial"/>
          <w:color w:val="000000"/>
          <w:szCs w:val="22"/>
        </w:rPr>
        <w:t xml:space="preserve"> (</w:t>
      </w:r>
      <w:r w:rsidR="00397332">
        <w:rPr>
          <w:rFonts w:ascii="Arial" w:hAnsi="Arial" w:cs="Arial"/>
          <w:color w:val="000000"/>
          <w:szCs w:val="22"/>
        </w:rPr>
        <w:t>2</w:t>
      </w:r>
      <w:r w:rsidRPr="00172BA2">
        <w:rPr>
          <w:rFonts w:ascii="Arial" w:hAnsi="Arial" w:cs="Arial"/>
          <w:color w:val="000000"/>
          <w:szCs w:val="22"/>
        </w:rPr>
        <w:t>) cas mentionnés dans l’annexe financière.</w:t>
      </w:r>
    </w:p>
    <w:p w14:paraId="1A8385DB" w14:textId="57F7CD66" w:rsidR="00D41D23" w:rsidRPr="006B6F46" w:rsidRDefault="00D41D23" w:rsidP="00D41D23">
      <w:pPr>
        <w:pStyle w:val="western"/>
        <w:spacing w:before="60"/>
        <w:rPr>
          <w:sz w:val="22"/>
          <w:szCs w:val="22"/>
        </w:rPr>
      </w:pPr>
      <w:r>
        <w:rPr>
          <w:sz w:val="22"/>
          <w:szCs w:val="22"/>
        </w:rPr>
        <w:t>L</w:t>
      </w:r>
      <w:r w:rsidRPr="006B6F46">
        <w:rPr>
          <w:sz w:val="22"/>
          <w:szCs w:val="22"/>
        </w:rPr>
        <w:t>es justificatifs techniques informatiques fournis pour étude devront être identifiés individuellement par numéro de poste de l’annexe financière du marché et regroupés dans un dossier nommé « compléments techniques de poste ».</w:t>
      </w:r>
    </w:p>
    <w:p w14:paraId="42B2E339" w14:textId="77777777" w:rsidR="00D41D23" w:rsidRPr="006B6F46" w:rsidRDefault="00D41D23" w:rsidP="00D41D23">
      <w:pPr>
        <w:spacing w:before="0"/>
        <w:rPr>
          <w:rFonts w:ascii="Arial" w:hAnsi="Arial" w:cs="Arial"/>
        </w:rPr>
      </w:pPr>
      <w:r w:rsidRPr="006B6F46">
        <w:rPr>
          <w:rFonts w:ascii="Arial" w:hAnsi="Arial" w:cs="Arial"/>
        </w:rPr>
        <w:t>Si plusieurs fichiers concernent le même poste, un dossier/conteneur est identifié par le numéro de poste.</w:t>
      </w:r>
    </w:p>
    <w:p w14:paraId="63C3D22E" w14:textId="77777777" w:rsidR="00D41D23" w:rsidRPr="006B6F46" w:rsidRDefault="00D41D23" w:rsidP="00D41D23">
      <w:pPr>
        <w:spacing w:before="0"/>
        <w:ind w:left="284" w:hanging="208"/>
        <w:rPr>
          <w:rFonts w:ascii="Arial" w:hAnsi="Arial" w:cs="Arial"/>
        </w:rPr>
      </w:pPr>
      <w:r w:rsidRPr="006B6F46">
        <w:rPr>
          <w:rFonts w:ascii="Arial" w:hAnsi="Arial" w:cs="Arial"/>
        </w:rPr>
        <w:t xml:space="preserve">Exemple : </w:t>
      </w:r>
    </w:p>
    <w:p w14:paraId="6A630BB2" w14:textId="77777777" w:rsidR="00D41D23" w:rsidRDefault="00D41D23" w:rsidP="00D41D23">
      <w:pPr>
        <w:ind w:left="360"/>
      </w:pPr>
      <w:r>
        <w:rPr>
          <w:noProof/>
        </w:rPr>
        <w:drawing>
          <wp:inline distT="0" distB="0" distL="0" distR="0" wp14:anchorId="30AB9597" wp14:editId="419695ED">
            <wp:extent cx="1543050" cy="895350"/>
            <wp:effectExtent l="0" t="0" r="0" b="0"/>
            <wp:docPr id="1" name="Image 3" descr="cid:image001.png@01D72173.AEFC3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1.png@01D72173.AEFC3980"/>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1543050" cy="895350"/>
                    </a:xfrm>
                    <a:prstGeom prst="rect">
                      <a:avLst/>
                    </a:prstGeom>
                    <a:noFill/>
                    <a:ln>
                      <a:noFill/>
                    </a:ln>
                  </pic:spPr>
                </pic:pic>
              </a:graphicData>
            </a:graphic>
          </wp:inline>
        </w:drawing>
      </w:r>
    </w:p>
    <w:p w14:paraId="74C49576" w14:textId="77777777" w:rsidR="00D41D23" w:rsidRPr="00172BA2" w:rsidRDefault="00D41D23" w:rsidP="00D41D23">
      <w:pPr>
        <w:tabs>
          <w:tab w:val="left" w:pos="0"/>
        </w:tabs>
        <w:spacing w:before="120" w:after="0"/>
        <w:ind w:right="40"/>
        <w:rPr>
          <w:rFonts w:ascii="Arial" w:hAnsi="Arial" w:cs="Arial"/>
          <w:color w:val="000000"/>
          <w:szCs w:val="22"/>
        </w:rPr>
      </w:pPr>
    </w:p>
    <w:p w14:paraId="34A6BBFD" w14:textId="77777777" w:rsidR="00D41D23" w:rsidRPr="00172BA2" w:rsidRDefault="00D41D23" w:rsidP="00D41D23">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172BA2">
        <w:rPr>
          <w:rFonts w:ascii="Arial" w:hAnsi="Arial" w:cs="Arial"/>
          <w:b/>
          <w:color w:val="000000"/>
          <w:szCs w:val="22"/>
        </w:rPr>
        <w:t>IMPORTANT :</w:t>
      </w:r>
    </w:p>
    <w:p w14:paraId="7B86B6F1" w14:textId="77777777" w:rsidR="00D41D23" w:rsidRPr="00172BA2" w:rsidRDefault="00D41D23" w:rsidP="00D41D23">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172BA2">
        <w:rPr>
          <w:rFonts w:ascii="Arial" w:hAnsi="Arial" w:cs="Arial"/>
          <w:b/>
          <w:color w:val="000000"/>
          <w:szCs w:val="22"/>
        </w:rPr>
        <w:t>- Sans les justificatifs demandés, les services techniques ne peuvent en aucun cas étudier et valider les propositions faites, ce qui conduit le pouvoir adjudicateur à sanctionner le poste.</w:t>
      </w:r>
    </w:p>
    <w:p w14:paraId="7A253A2D" w14:textId="77777777" w:rsidR="00D41D23" w:rsidRDefault="00D41D23" w:rsidP="00D41D23">
      <w:pPr>
        <w:spacing w:before="0" w:after="120"/>
        <w:rPr>
          <w:rFonts w:ascii="Arial" w:hAnsi="Arial" w:cs="Arial"/>
          <w:bCs/>
        </w:rPr>
      </w:pPr>
    </w:p>
    <w:p w14:paraId="32F64DC4" w14:textId="77777777" w:rsidR="00D41D23" w:rsidRPr="00172BA2" w:rsidRDefault="00D41D23" w:rsidP="00D41D23">
      <w:pPr>
        <w:spacing w:before="0" w:after="120"/>
        <w:jc w:val="left"/>
        <w:rPr>
          <w:rFonts w:ascii="Arial" w:hAnsi="Arial" w:cs="Arial"/>
          <w:b/>
          <w:bCs/>
          <w:color w:val="000000"/>
          <w:szCs w:val="22"/>
        </w:rPr>
      </w:pPr>
      <w:r w:rsidRPr="00172BA2">
        <w:rPr>
          <w:rFonts w:ascii="Arial" w:hAnsi="Arial" w:cs="Arial"/>
          <w:b/>
          <w:bCs/>
          <w:color w:val="000000"/>
          <w:szCs w:val="22"/>
        </w:rPr>
        <w:t>4.2.1. Evaluation du critère prix (NP)</w:t>
      </w:r>
    </w:p>
    <w:p w14:paraId="2E122950" w14:textId="77777777" w:rsidR="00D41D23" w:rsidRPr="00172BA2" w:rsidRDefault="00D41D23" w:rsidP="00D41D23">
      <w:pPr>
        <w:pStyle w:val="Normalcentr"/>
        <w:widowControl w:val="0"/>
        <w:autoSpaceDE w:val="0"/>
        <w:autoSpaceDN w:val="0"/>
        <w:adjustRightInd w:val="0"/>
        <w:ind w:left="0" w:right="0"/>
        <w:rPr>
          <w:rFonts w:ascii="Arial" w:hAnsi="Arial" w:cs="Arial"/>
          <w:color w:val="000000"/>
          <w:szCs w:val="22"/>
        </w:rPr>
      </w:pPr>
      <w:r w:rsidRPr="00172BA2">
        <w:rPr>
          <w:rFonts w:ascii="Arial" w:hAnsi="Arial" w:cs="Arial"/>
          <w:color w:val="000000"/>
          <w:szCs w:val="22"/>
        </w:rPr>
        <w:t xml:space="preserve">Les prix unitaires retenus sont ceux en HT. Ils sont appliqués aux quantités prévues dans l’annexe financière, ou le cas échéant, aux quantités minimales </w:t>
      </w:r>
      <w:r>
        <w:rPr>
          <w:rFonts w:ascii="Arial" w:hAnsi="Arial" w:cs="Arial"/>
          <w:color w:val="000000"/>
          <w:szCs w:val="22"/>
        </w:rPr>
        <w:t>proposé</w:t>
      </w:r>
      <w:r w:rsidRPr="00172BA2">
        <w:rPr>
          <w:rFonts w:ascii="Arial" w:hAnsi="Arial" w:cs="Arial"/>
          <w:color w:val="000000"/>
          <w:szCs w:val="22"/>
        </w:rPr>
        <w:t>es par le soumissionnaire.</w:t>
      </w:r>
    </w:p>
    <w:p w14:paraId="09C7C0BD" w14:textId="77777777" w:rsidR="00D41D23" w:rsidRPr="00172BA2" w:rsidRDefault="00D41D23" w:rsidP="00D41D23">
      <w:pPr>
        <w:pStyle w:val="Normalcentr"/>
        <w:widowControl w:val="0"/>
        <w:autoSpaceDE w:val="0"/>
        <w:autoSpaceDN w:val="0"/>
        <w:adjustRightInd w:val="0"/>
        <w:ind w:left="0" w:right="0"/>
        <w:rPr>
          <w:rFonts w:ascii="Arial" w:hAnsi="Arial" w:cs="Arial"/>
          <w:color w:val="000000"/>
          <w:szCs w:val="22"/>
        </w:rPr>
      </w:pPr>
      <w:r w:rsidRPr="00172BA2">
        <w:rPr>
          <w:rFonts w:ascii="Arial" w:hAnsi="Arial" w:cs="Arial"/>
          <w:color w:val="000000"/>
          <w:szCs w:val="22"/>
        </w:rPr>
        <w:t>L’analyse est menée poste par poste tout en considérant la globalité de l’offre.  La note globale est pondérée par le coefficient mentionné ci-dessus.</w:t>
      </w:r>
    </w:p>
    <w:p w14:paraId="4F39C63F" w14:textId="77777777" w:rsidR="00D41D23" w:rsidRPr="00172BA2" w:rsidRDefault="00D41D23" w:rsidP="00D41D23">
      <w:pPr>
        <w:pStyle w:val="Normalcentr"/>
        <w:spacing w:before="120"/>
        <w:ind w:left="0" w:right="-1"/>
        <w:rPr>
          <w:rFonts w:ascii="Arial" w:hAnsi="Arial" w:cs="Arial"/>
          <w:color w:val="000000"/>
          <w:szCs w:val="22"/>
        </w:rPr>
      </w:pPr>
      <w:r w:rsidRPr="00172BA2">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42"/>
        <w:gridCol w:w="1408"/>
      </w:tblGrid>
      <w:tr w:rsidR="00D41D23" w:rsidRPr="00172BA2" w14:paraId="3CE37ACE" w14:textId="77777777" w:rsidTr="00397332">
        <w:tc>
          <w:tcPr>
            <w:tcW w:w="7442" w:type="dxa"/>
          </w:tcPr>
          <w:p w14:paraId="76774E31" w14:textId="77777777" w:rsidR="00D41D23" w:rsidRPr="00172BA2" w:rsidRDefault="00D41D23" w:rsidP="00591D4E">
            <w:pPr>
              <w:pStyle w:val="Normalcentr"/>
              <w:spacing w:before="120"/>
              <w:ind w:left="0" w:right="-1"/>
              <w:jc w:val="center"/>
              <w:rPr>
                <w:rFonts w:ascii="Arial" w:hAnsi="Arial" w:cs="Arial"/>
                <w:b/>
                <w:color w:val="000000"/>
                <w:szCs w:val="22"/>
              </w:rPr>
            </w:pPr>
            <w:r w:rsidRPr="00172BA2">
              <w:rPr>
                <w:rFonts w:ascii="Arial" w:hAnsi="Arial" w:cs="Arial"/>
                <w:b/>
                <w:color w:val="000000"/>
                <w:szCs w:val="22"/>
              </w:rPr>
              <w:t>Offre</w:t>
            </w:r>
          </w:p>
        </w:tc>
        <w:tc>
          <w:tcPr>
            <w:tcW w:w="1408" w:type="dxa"/>
          </w:tcPr>
          <w:p w14:paraId="59FF9427" w14:textId="77777777" w:rsidR="00D41D23" w:rsidRPr="00172BA2" w:rsidRDefault="00D41D23" w:rsidP="00591D4E">
            <w:pPr>
              <w:pStyle w:val="Normalcentr"/>
              <w:spacing w:before="120"/>
              <w:ind w:left="0" w:right="-1"/>
              <w:jc w:val="center"/>
              <w:rPr>
                <w:rFonts w:ascii="Arial" w:hAnsi="Arial" w:cs="Arial"/>
                <w:b/>
                <w:color w:val="000000"/>
                <w:szCs w:val="22"/>
              </w:rPr>
            </w:pPr>
            <w:r w:rsidRPr="00172BA2">
              <w:rPr>
                <w:rFonts w:ascii="Arial" w:hAnsi="Arial" w:cs="Arial"/>
                <w:b/>
                <w:color w:val="000000"/>
                <w:szCs w:val="22"/>
              </w:rPr>
              <w:t>Note prix</w:t>
            </w:r>
          </w:p>
        </w:tc>
      </w:tr>
      <w:tr w:rsidR="00D41D23" w:rsidRPr="00172BA2" w14:paraId="698A26B0" w14:textId="77777777" w:rsidTr="00397332">
        <w:tc>
          <w:tcPr>
            <w:tcW w:w="7442" w:type="dxa"/>
          </w:tcPr>
          <w:p w14:paraId="7DEAF41E" w14:textId="77777777" w:rsidR="00D41D23" w:rsidRPr="00172BA2" w:rsidRDefault="00D41D23" w:rsidP="00591D4E">
            <w:pPr>
              <w:pStyle w:val="Normalcentr"/>
              <w:spacing w:before="120"/>
              <w:ind w:left="0" w:right="-1"/>
              <w:rPr>
                <w:rFonts w:ascii="Arial" w:hAnsi="Arial" w:cs="Arial"/>
                <w:color w:val="000000"/>
                <w:szCs w:val="22"/>
              </w:rPr>
            </w:pPr>
            <w:r w:rsidRPr="00172BA2">
              <w:rPr>
                <w:rFonts w:ascii="Arial" w:hAnsi="Arial" w:cs="Arial"/>
                <w:color w:val="000000"/>
                <w:szCs w:val="22"/>
              </w:rPr>
              <w:t>Délai de livraison non indiqué, ou mention « en stock » ou « disponible »</w:t>
            </w:r>
          </w:p>
        </w:tc>
        <w:tc>
          <w:tcPr>
            <w:tcW w:w="1408" w:type="dxa"/>
          </w:tcPr>
          <w:p w14:paraId="39A42773" w14:textId="77777777" w:rsidR="00D41D23" w:rsidRPr="00172BA2" w:rsidRDefault="00D41D23" w:rsidP="00591D4E">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D41D23" w:rsidRPr="00172BA2" w14:paraId="1D71889B" w14:textId="77777777" w:rsidTr="00397332">
        <w:tc>
          <w:tcPr>
            <w:tcW w:w="7442" w:type="dxa"/>
          </w:tcPr>
          <w:p w14:paraId="73FB2BD0" w14:textId="77777777" w:rsidR="00D41D23" w:rsidRPr="00172BA2" w:rsidRDefault="00D41D23" w:rsidP="00591D4E">
            <w:pPr>
              <w:pStyle w:val="Normalcentr"/>
              <w:spacing w:before="120"/>
              <w:ind w:left="0" w:right="-1"/>
              <w:rPr>
                <w:rFonts w:ascii="Arial" w:hAnsi="Arial" w:cs="Arial"/>
                <w:color w:val="000000"/>
                <w:szCs w:val="22"/>
              </w:rPr>
            </w:pPr>
            <w:r w:rsidRPr="00172BA2">
              <w:rPr>
                <w:rFonts w:ascii="Arial" w:hAnsi="Arial" w:cs="Arial"/>
                <w:color w:val="000000"/>
                <w:szCs w:val="22"/>
              </w:rPr>
              <w:t>Quantité inférieure à la demande</w:t>
            </w:r>
            <w:r>
              <w:rPr>
                <w:rFonts w:ascii="Arial" w:hAnsi="Arial" w:cs="Arial"/>
                <w:color w:val="000000"/>
                <w:szCs w:val="22"/>
              </w:rPr>
              <w:t xml:space="preserve"> </w:t>
            </w:r>
          </w:p>
        </w:tc>
        <w:tc>
          <w:tcPr>
            <w:tcW w:w="1408" w:type="dxa"/>
          </w:tcPr>
          <w:p w14:paraId="05CCD0C3" w14:textId="77777777" w:rsidR="00D41D23" w:rsidRPr="00172BA2" w:rsidRDefault="00D41D23" w:rsidP="00591D4E">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D41D23" w:rsidRPr="00172BA2" w14:paraId="3C4CF55C" w14:textId="77777777" w:rsidTr="00397332">
        <w:tc>
          <w:tcPr>
            <w:tcW w:w="7442" w:type="dxa"/>
          </w:tcPr>
          <w:p w14:paraId="5CA95C57" w14:textId="77777777" w:rsidR="00D41D23" w:rsidRPr="00172BA2" w:rsidRDefault="00D41D23" w:rsidP="00591D4E">
            <w:pPr>
              <w:pStyle w:val="Normalcentr"/>
              <w:spacing w:before="120"/>
              <w:ind w:left="0" w:right="-1"/>
              <w:rPr>
                <w:rFonts w:ascii="Arial" w:hAnsi="Arial" w:cs="Arial"/>
                <w:color w:val="000000"/>
                <w:szCs w:val="22"/>
              </w:rPr>
            </w:pPr>
            <w:r w:rsidRPr="00172BA2">
              <w:rPr>
                <w:rFonts w:ascii="Arial" w:hAnsi="Arial" w:cs="Arial"/>
                <w:color w:val="000000"/>
                <w:szCs w:val="22"/>
              </w:rPr>
              <w:t xml:space="preserve">Prix du poste non chiffré </w:t>
            </w:r>
          </w:p>
        </w:tc>
        <w:tc>
          <w:tcPr>
            <w:tcW w:w="1408" w:type="dxa"/>
          </w:tcPr>
          <w:p w14:paraId="684864B9" w14:textId="77777777" w:rsidR="00D41D23" w:rsidRPr="00172BA2" w:rsidRDefault="00D41D23" w:rsidP="00591D4E">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D41D23" w:rsidRPr="00172BA2" w14:paraId="78C6B5EA" w14:textId="77777777" w:rsidTr="00397332">
        <w:tc>
          <w:tcPr>
            <w:tcW w:w="7442" w:type="dxa"/>
            <w:tcBorders>
              <w:top w:val="single" w:sz="4" w:space="0" w:color="auto"/>
              <w:left w:val="single" w:sz="4" w:space="0" w:color="auto"/>
              <w:bottom w:val="single" w:sz="4" w:space="0" w:color="auto"/>
              <w:right w:val="single" w:sz="4" w:space="0" w:color="auto"/>
            </w:tcBorders>
          </w:tcPr>
          <w:p w14:paraId="459372F9" w14:textId="77777777" w:rsidR="00D41D23" w:rsidRPr="00172BA2" w:rsidRDefault="00D41D23" w:rsidP="00591D4E">
            <w:pPr>
              <w:pStyle w:val="Normalcentr"/>
              <w:spacing w:before="120"/>
              <w:ind w:left="0" w:right="-1"/>
              <w:rPr>
                <w:rFonts w:ascii="Arial" w:hAnsi="Arial" w:cs="Arial"/>
                <w:color w:val="000000"/>
                <w:szCs w:val="22"/>
              </w:rPr>
            </w:pPr>
            <w:r w:rsidRPr="00172BA2">
              <w:rPr>
                <w:rFonts w:ascii="Arial" w:hAnsi="Arial" w:cs="Arial"/>
                <w:color w:val="000000"/>
                <w:szCs w:val="22"/>
              </w:rPr>
              <w:t xml:space="preserve">Quantité minimum de commande </w:t>
            </w:r>
            <w:r>
              <w:rPr>
                <w:rFonts w:ascii="Arial" w:hAnsi="Arial" w:cs="Arial"/>
                <w:color w:val="000000"/>
                <w:szCs w:val="22"/>
              </w:rPr>
              <w:t>propo</w:t>
            </w:r>
            <w:r w:rsidRPr="00172BA2">
              <w:rPr>
                <w:rFonts w:ascii="Arial" w:hAnsi="Arial" w:cs="Arial"/>
                <w:color w:val="000000"/>
                <w:szCs w:val="22"/>
              </w:rPr>
              <w:t>sée par le soumissionnaire et refusée</w:t>
            </w:r>
          </w:p>
        </w:tc>
        <w:tc>
          <w:tcPr>
            <w:tcW w:w="1408" w:type="dxa"/>
            <w:tcBorders>
              <w:top w:val="single" w:sz="4" w:space="0" w:color="auto"/>
              <w:left w:val="single" w:sz="4" w:space="0" w:color="auto"/>
              <w:bottom w:val="single" w:sz="4" w:space="0" w:color="auto"/>
              <w:right w:val="single" w:sz="4" w:space="0" w:color="auto"/>
            </w:tcBorders>
          </w:tcPr>
          <w:p w14:paraId="44AE963F" w14:textId="77777777" w:rsidR="00D41D23" w:rsidRPr="00172BA2" w:rsidRDefault="00D41D23" w:rsidP="00591D4E">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bl>
    <w:p w14:paraId="7A3DD9B3" w14:textId="77777777" w:rsidR="00D41D23" w:rsidRDefault="00D41D23" w:rsidP="00D41D23">
      <w:pPr>
        <w:ind w:left="357"/>
        <w:rPr>
          <w:rFonts w:ascii="Arial" w:hAnsi="Arial" w:cs="Arial"/>
          <w:b/>
          <w:bCs/>
          <w:color w:val="000000"/>
          <w:szCs w:val="22"/>
        </w:rPr>
      </w:pPr>
    </w:p>
    <w:p w14:paraId="31D5A66F" w14:textId="77777777" w:rsidR="00D41D23" w:rsidRPr="009221EF" w:rsidRDefault="00D41D23" w:rsidP="00D41D23">
      <w:pPr>
        <w:spacing w:before="0" w:after="0"/>
        <w:rPr>
          <w:rFonts w:ascii="Arial" w:hAnsi="Arial" w:cs="Arial"/>
          <w:szCs w:val="22"/>
        </w:rPr>
      </w:pPr>
      <w:r>
        <w:rPr>
          <w:rFonts w:ascii="Arial" w:hAnsi="Arial" w:cs="Arial"/>
          <w:b/>
          <w:szCs w:val="22"/>
        </w:rPr>
        <w:t xml:space="preserve">4.2.2. </w:t>
      </w:r>
      <w:r w:rsidRPr="009221EF">
        <w:rPr>
          <w:rFonts w:ascii="Arial" w:hAnsi="Arial" w:cs="Arial"/>
          <w:b/>
          <w:szCs w:val="22"/>
        </w:rPr>
        <w:t>Calcul de la note prix global (N</w:t>
      </w:r>
      <w:r w:rsidRPr="009221EF">
        <w:rPr>
          <w:rFonts w:ascii="Arial" w:hAnsi="Arial" w:cs="Arial"/>
          <w:b/>
          <w:szCs w:val="22"/>
          <w:vertAlign w:val="subscript"/>
        </w:rPr>
        <w:t>PG</w:t>
      </w:r>
      <w:r w:rsidRPr="009221EF">
        <w:rPr>
          <w:rFonts w:ascii="Arial" w:hAnsi="Arial" w:cs="Arial"/>
          <w:b/>
          <w:szCs w:val="22"/>
        </w:rPr>
        <w:t>)</w:t>
      </w:r>
      <w:r w:rsidRPr="009221EF">
        <w:rPr>
          <w:rFonts w:ascii="Arial" w:hAnsi="Arial" w:cs="Arial"/>
          <w:szCs w:val="22"/>
        </w:rPr>
        <w:t xml:space="preserve"> : </w:t>
      </w:r>
    </w:p>
    <w:p w14:paraId="6C5EB448" w14:textId="77777777" w:rsidR="00D41D23" w:rsidRPr="00017244" w:rsidRDefault="00D41D23" w:rsidP="00D41D23">
      <w:pPr>
        <w:rPr>
          <w:rFonts w:ascii="Arial" w:hAnsi="Arial" w:cs="Arial"/>
          <w:noProof/>
          <w:szCs w:val="22"/>
        </w:rPr>
      </w:pPr>
      <w:r w:rsidRPr="00017244">
        <w:rPr>
          <w:rFonts w:ascii="Arial" w:hAnsi="Arial" w:cs="Arial"/>
          <w:noProof/>
          <w:szCs w:val="22"/>
        </w:rPr>
        <w:t>La note maximale de 20 est attribuée à l’offre qui obtient la note (Np) la plus élevée. Les autres notes sont calculées au prorata selon la formule suivante :</w:t>
      </w:r>
    </w:p>
    <w:p w14:paraId="083724B2" w14:textId="77777777" w:rsidR="00D41D23" w:rsidRPr="00017244" w:rsidRDefault="00D41D23" w:rsidP="00D41D23">
      <w:pPr>
        <w:ind w:hanging="11"/>
        <w:jc w:val="center"/>
        <w:rPr>
          <w:rFonts w:ascii="Arial" w:hAnsi="Arial" w:cs="Arial"/>
          <w:noProof/>
          <w:szCs w:val="22"/>
        </w:rPr>
      </w:pPr>
      <w:r w:rsidRPr="00017244">
        <w:rPr>
          <w:rFonts w:ascii="Arial" w:hAnsi="Arial" w:cs="Arial"/>
          <w:noProof/>
          <w:szCs w:val="22"/>
        </w:rPr>
        <w:t xml:space="preserve"> N</w:t>
      </w:r>
      <w:r w:rsidRPr="00017244">
        <w:rPr>
          <w:rFonts w:ascii="Arial" w:hAnsi="Arial" w:cs="Arial"/>
          <w:noProof/>
          <w:szCs w:val="22"/>
          <w:vertAlign w:val="subscript"/>
        </w:rPr>
        <w:t>PG</w:t>
      </w:r>
      <w:r w:rsidRPr="00017244">
        <w:rPr>
          <w:rFonts w:ascii="Arial" w:hAnsi="Arial" w:cs="Arial"/>
          <w:noProof/>
          <w:szCs w:val="22"/>
        </w:rPr>
        <w:t> : [Note Np de l’offre considérée / Note Np la plus élevée] x 20</w:t>
      </w:r>
    </w:p>
    <w:p w14:paraId="468781ED" w14:textId="77777777" w:rsidR="00D41D23" w:rsidRPr="00866D3F" w:rsidRDefault="00D41D23" w:rsidP="00D41D23">
      <w:pPr>
        <w:ind w:left="357"/>
        <w:rPr>
          <w:rFonts w:ascii="Arial" w:hAnsi="Arial" w:cs="Arial"/>
          <w:b/>
          <w:bCs/>
          <w:color w:val="000000"/>
          <w:szCs w:val="22"/>
        </w:rPr>
      </w:pPr>
    </w:p>
    <w:p w14:paraId="579042F4" w14:textId="77777777" w:rsidR="00D41D23" w:rsidRPr="00BA7EF5" w:rsidRDefault="00D41D23" w:rsidP="00D41D23">
      <w:pPr>
        <w:rPr>
          <w:rFonts w:ascii="Arial" w:hAnsi="Arial" w:cs="Arial"/>
          <w:b/>
          <w:bCs/>
          <w:szCs w:val="22"/>
        </w:rPr>
      </w:pPr>
      <w:r w:rsidRPr="00BA7EF5">
        <w:rPr>
          <w:rFonts w:ascii="Arial" w:hAnsi="Arial" w:cs="Arial"/>
          <w:b/>
          <w:bCs/>
          <w:szCs w:val="22"/>
        </w:rPr>
        <w:t>4.2.</w:t>
      </w:r>
      <w:r>
        <w:rPr>
          <w:rFonts w:ascii="Arial" w:hAnsi="Arial" w:cs="Arial"/>
          <w:b/>
          <w:bCs/>
          <w:szCs w:val="22"/>
        </w:rPr>
        <w:t>3</w:t>
      </w:r>
      <w:r w:rsidRPr="00BA7EF5">
        <w:rPr>
          <w:rFonts w:ascii="Arial" w:hAnsi="Arial" w:cs="Arial"/>
          <w:b/>
          <w:bCs/>
          <w:szCs w:val="22"/>
        </w:rPr>
        <w:t>. Evaluation du critère délai (ND)</w:t>
      </w:r>
    </w:p>
    <w:p w14:paraId="54656D05" w14:textId="77777777" w:rsidR="00D41D23" w:rsidRPr="00BA7EF5" w:rsidRDefault="00D41D23" w:rsidP="00D41D23">
      <w:pPr>
        <w:pStyle w:val="Normalcentr"/>
        <w:widowControl w:val="0"/>
        <w:autoSpaceDE w:val="0"/>
        <w:autoSpaceDN w:val="0"/>
        <w:adjustRightInd w:val="0"/>
        <w:ind w:left="0" w:right="0"/>
        <w:rPr>
          <w:rFonts w:ascii="Arial" w:hAnsi="Arial" w:cs="Arial"/>
          <w:szCs w:val="22"/>
        </w:rPr>
      </w:pPr>
      <w:r w:rsidRPr="00BA7EF5">
        <w:rPr>
          <w:rFonts w:ascii="Arial" w:hAnsi="Arial" w:cs="Arial"/>
          <w:szCs w:val="22"/>
        </w:rPr>
        <w:t>L’analyse est menée poste par poste. La note globale est pondérée par le coefficient mentionné ci-dessus.</w:t>
      </w:r>
    </w:p>
    <w:p w14:paraId="5214459D" w14:textId="77777777" w:rsidR="00D41D23" w:rsidRPr="00BA7EF5" w:rsidRDefault="00D41D23" w:rsidP="00D41D23">
      <w:pPr>
        <w:pStyle w:val="Normalcentr"/>
        <w:spacing w:before="120"/>
        <w:ind w:right="-1" w:hanging="851"/>
        <w:rPr>
          <w:rFonts w:ascii="Arial" w:hAnsi="Arial" w:cs="Arial"/>
          <w:szCs w:val="22"/>
        </w:rPr>
      </w:pPr>
      <w:r w:rsidRPr="00BA7EF5">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99"/>
        <w:gridCol w:w="1351"/>
      </w:tblGrid>
      <w:tr w:rsidR="00D41D23" w:rsidRPr="00BA7EF5" w14:paraId="1B08BC55" w14:textId="77777777" w:rsidTr="00591D4E">
        <w:tc>
          <w:tcPr>
            <w:tcW w:w="7513" w:type="dxa"/>
          </w:tcPr>
          <w:p w14:paraId="6EBF67FB" w14:textId="77777777" w:rsidR="00D41D23" w:rsidRPr="00BA7EF5" w:rsidRDefault="00D41D23" w:rsidP="00591D4E">
            <w:pPr>
              <w:pStyle w:val="Normalcentr"/>
              <w:tabs>
                <w:tab w:val="left" w:pos="2858"/>
              </w:tabs>
              <w:spacing w:before="120"/>
              <w:ind w:left="0" w:right="-1"/>
              <w:jc w:val="center"/>
              <w:rPr>
                <w:rFonts w:ascii="Arial" w:hAnsi="Arial" w:cs="Arial"/>
                <w:b/>
                <w:szCs w:val="22"/>
              </w:rPr>
            </w:pPr>
            <w:r w:rsidRPr="00BA7EF5">
              <w:rPr>
                <w:rFonts w:ascii="Arial" w:hAnsi="Arial" w:cs="Arial"/>
                <w:b/>
                <w:szCs w:val="22"/>
              </w:rPr>
              <w:t>Offre</w:t>
            </w:r>
          </w:p>
        </w:tc>
        <w:tc>
          <w:tcPr>
            <w:tcW w:w="1353" w:type="dxa"/>
          </w:tcPr>
          <w:p w14:paraId="4005011E" w14:textId="77777777" w:rsidR="00D41D23" w:rsidRPr="00BA7EF5" w:rsidRDefault="00D41D23" w:rsidP="00591D4E">
            <w:pPr>
              <w:pStyle w:val="Normalcentr"/>
              <w:spacing w:before="120"/>
              <w:ind w:left="0" w:right="-1"/>
              <w:jc w:val="center"/>
              <w:rPr>
                <w:rFonts w:ascii="Arial" w:hAnsi="Arial" w:cs="Arial"/>
                <w:b/>
                <w:szCs w:val="22"/>
              </w:rPr>
            </w:pPr>
            <w:r w:rsidRPr="00BA7EF5">
              <w:rPr>
                <w:rFonts w:ascii="Arial" w:hAnsi="Arial" w:cs="Arial"/>
                <w:b/>
                <w:szCs w:val="22"/>
              </w:rPr>
              <w:t>Note Délai</w:t>
            </w:r>
          </w:p>
        </w:tc>
      </w:tr>
      <w:tr w:rsidR="00D41D23" w:rsidRPr="00BA7EF5" w14:paraId="74570222" w14:textId="77777777" w:rsidTr="00591D4E">
        <w:trPr>
          <w:trHeight w:val="345"/>
        </w:trPr>
        <w:tc>
          <w:tcPr>
            <w:tcW w:w="7513" w:type="dxa"/>
          </w:tcPr>
          <w:p w14:paraId="392DD9F4" w14:textId="77777777" w:rsidR="00D41D23" w:rsidRPr="00BA7EF5" w:rsidRDefault="00D41D23" w:rsidP="00591D4E">
            <w:pPr>
              <w:pStyle w:val="Normalcentr"/>
              <w:tabs>
                <w:tab w:val="left" w:pos="2858"/>
              </w:tabs>
              <w:spacing w:before="120"/>
              <w:ind w:left="0" w:right="-1"/>
              <w:rPr>
                <w:rFonts w:ascii="Arial" w:hAnsi="Arial" w:cs="Arial"/>
                <w:szCs w:val="22"/>
              </w:rPr>
            </w:pPr>
            <w:r w:rsidRPr="00BA7EF5">
              <w:rPr>
                <w:rFonts w:ascii="Arial" w:hAnsi="Arial" w:cs="Arial"/>
                <w:szCs w:val="22"/>
              </w:rPr>
              <w:t>Délai de livraison non indiqué, ou mention « en stock » ou « disponible »</w:t>
            </w:r>
          </w:p>
        </w:tc>
        <w:tc>
          <w:tcPr>
            <w:tcW w:w="1353" w:type="dxa"/>
          </w:tcPr>
          <w:p w14:paraId="2F0F2DA6" w14:textId="77777777" w:rsidR="00D41D23" w:rsidRPr="00BA7EF5" w:rsidRDefault="00D41D23" w:rsidP="00591D4E">
            <w:pPr>
              <w:pStyle w:val="Normalcentr"/>
              <w:spacing w:before="120"/>
              <w:ind w:left="0" w:right="-1"/>
              <w:jc w:val="center"/>
              <w:rPr>
                <w:rFonts w:ascii="Arial" w:hAnsi="Arial" w:cs="Arial"/>
                <w:szCs w:val="22"/>
              </w:rPr>
            </w:pPr>
            <w:r w:rsidRPr="00BA7EF5">
              <w:rPr>
                <w:rFonts w:ascii="Arial" w:hAnsi="Arial" w:cs="Arial"/>
                <w:szCs w:val="22"/>
              </w:rPr>
              <w:t>0</w:t>
            </w:r>
          </w:p>
        </w:tc>
      </w:tr>
      <w:tr w:rsidR="00D41D23" w:rsidRPr="00BA7EF5" w14:paraId="39AC452B" w14:textId="77777777" w:rsidTr="00591D4E">
        <w:trPr>
          <w:trHeight w:val="345"/>
        </w:trPr>
        <w:tc>
          <w:tcPr>
            <w:tcW w:w="7513" w:type="dxa"/>
          </w:tcPr>
          <w:p w14:paraId="48F9C178" w14:textId="77777777" w:rsidR="00D41D23" w:rsidRPr="00BA7EF5" w:rsidRDefault="00D41D23" w:rsidP="00591D4E">
            <w:pPr>
              <w:pStyle w:val="Normalcentr"/>
              <w:tabs>
                <w:tab w:val="left" w:pos="2858"/>
              </w:tabs>
              <w:spacing w:before="120"/>
              <w:ind w:left="0" w:right="-1"/>
              <w:rPr>
                <w:rFonts w:ascii="Arial" w:hAnsi="Arial" w:cs="Arial"/>
                <w:szCs w:val="22"/>
              </w:rPr>
            </w:pPr>
            <w:r w:rsidRPr="00BA7EF5">
              <w:rPr>
                <w:rFonts w:ascii="Arial" w:hAnsi="Arial" w:cs="Arial"/>
                <w:szCs w:val="22"/>
              </w:rPr>
              <w:t xml:space="preserve">Quantité inférieure à la demande </w:t>
            </w:r>
          </w:p>
        </w:tc>
        <w:tc>
          <w:tcPr>
            <w:tcW w:w="1353" w:type="dxa"/>
          </w:tcPr>
          <w:p w14:paraId="308000D2" w14:textId="77777777" w:rsidR="00D41D23" w:rsidRPr="00BA7EF5" w:rsidRDefault="00D41D23" w:rsidP="00591D4E">
            <w:pPr>
              <w:pStyle w:val="Normalcentr"/>
              <w:spacing w:before="120"/>
              <w:ind w:left="0" w:right="-1"/>
              <w:jc w:val="center"/>
              <w:rPr>
                <w:rFonts w:ascii="Arial" w:hAnsi="Arial" w:cs="Arial"/>
                <w:szCs w:val="22"/>
              </w:rPr>
            </w:pPr>
            <w:r w:rsidRPr="00BA7EF5">
              <w:rPr>
                <w:rFonts w:ascii="Arial" w:hAnsi="Arial" w:cs="Arial"/>
                <w:szCs w:val="22"/>
              </w:rPr>
              <w:t>0</w:t>
            </w:r>
          </w:p>
        </w:tc>
      </w:tr>
      <w:tr w:rsidR="00D41D23" w:rsidRPr="00BA7EF5" w14:paraId="19556B2B" w14:textId="77777777" w:rsidTr="00591D4E">
        <w:tc>
          <w:tcPr>
            <w:tcW w:w="7513" w:type="dxa"/>
          </w:tcPr>
          <w:p w14:paraId="20E64409" w14:textId="77777777" w:rsidR="00D41D23" w:rsidRPr="00BA7EF5" w:rsidRDefault="00D41D23" w:rsidP="00591D4E">
            <w:pPr>
              <w:pStyle w:val="Normalcentr"/>
              <w:spacing w:before="120"/>
              <w:ind w:left="0" w:right="-1"/>
              <w:rPr>
                <w:rFonts w:ascii="Arial" w:hAnsi="Arial" w:cs="Arial"/>
                <w:szCs w:val="22"/>
              </w:rPr>
            </w:pPr>
            <w:r w:rsidRPr="00BA7EF5">
              <w:rPr>
                <w:rFonts w:ascii="Arial" w:hAnsi="Arial" w:cs="Arial"/>
                <w:szCs w:val="22"/>
              </w:rPr>
              <w:t>Equivalence ou remplaçant proposé mais non retenu</w:t>
            </w:r>
          </w:p>
        </w:tc>
        <w:tc>
          <w:tcPr>
            <w:tcW w:w="1353" w:type="dxa"/>
          </w:tcPr>
          <w:p w14:paraId="3CCCD6B3" w14:textId="77777777" w:rsidR="00D41D23" w:rsidRPr="00BA7EF5" w:rsidRDefault="00D41D23" w:rsidP="00591D4E">
            <w:pPr>
              <w:pStyle w:val="Normalcentr"/>
              <w:spacing w:before="120"/>
              <w:ind w:left="0" w:right="-1"/>
              <w:jc w:val="center"/>
              <w:rPr>
                <w:rFonts w:ascii="Arial" w:hAnsi="Arial" w:cs="Arial"/>
                <w:szCs w:val="22"/>
              </w:rPr>
            </w:pPr>
            <w:r w:rsidRPr="00BA7EF5">
              <w:rPr>
                <w:rFonts w:ascii="Arial" w:hAnsi="Arial" w:cs="Arial"/>
                <w:szCs w:val="22"/>
              </w:rPr>
              <w:t>0</w:t>
            </w:r>
          </w:p>
        </w:tc>
      </w:tr>
      <w:tr w:rsidR="00D41D23" w:rsidRPr="00BA7EF5" w14:paraId="1A8102D3" w14:textId="77777777" w:rsidTr="00591D4E">
        <w:tc>
          <w:tcPr>
            <w:tcW w:w="7513" w:type="dxa"/>
          </w:tcPr>
          <w:p w14:paraId="7CFD17CD" w14:textId="77777777" w:rsidR="00D41D23" w:rsidRPr="00BA7EF5" w:rsidRDefault="00D41D23" w:rsidP="00591D4E">
            <w:pPr>
              <w:pStyle w:val="Normalcentr"/>
              <w:spacing w:before="120"/>
              <w:ind w:left="0" w:right="-1"/>
              <w:rPr>
                <w:rFonts w:ascii="Arial" w:hAnsi="Arial" w:cs="Arial"/>
                <w:szCs w:val="22"/>
              </w:rPr>
            </w:pPr>
            <w:r w:rsidRPr="00BA7EF5">
              <w:rPr>
                <w:rFonts w:ascii="Arial" w:hAnsi="Arial" w:cs="Arial"/>
                <w:szCs w:val="22"/>
              </w:rPr>
              <w:t xml:space="preserve">Quantité minimum de commande </w:t>
            </w:r>
            <w:r>
              <w:rPr>
                <w:rFonts w:ascii="Arial" w:hAnsi="Arial" w:cs="Arial"/>
                <w:szCs w:val="22"/>
              </w:rPr>
              <w:t>propo</w:t>
            </w:r>
            <w:r w:rsidRPr="00BA7EF5">
              <w:rPr>
                <w:rFonts w:ascii="Arial" w:hAnsi="Arial" w:cs="Arial"/>
                <w:szCs w:val="22"/>
              </w:rPr>
              <w:t xml:space="preserve">sée par le soumissionnaire et refusée </w:t>
            </w:r>
          </w:p>
        </w:tc>
        <w:tc>
          <w:tcPr>
            <w:tcW w:w="1353" w:type="dxa"/>
          </w:tcPr>
          <w:p w14:paraId="148702BF" w14:textId="77777777" w:rsidR="00D41D23" w:rsidRPr="00BA7EF5" w:rsidRDefault="00D41D23" w:rsidP="00591D4E">
            <w:pPr>
              <w:pStyle w:val="Normalcentr"/>
              <w:spacing w:before="120"/>
              <w:ind w:left="0" w:right="-1"/>
              <w:jc w:val="center"/>
              <w:rPr>
                <w:rFonts w:ascii="Arial" w:hAnsi="Arial" w:cs="Arial"/>
                <w:szCs w:val="22"/>
              </w:rPr>
            </w:pPr>
            <w:r w:rsidRPr="00BA7EF5">
              <w:rPr>
                <w:rFonts w:ascii="Arial" w:hAnsi="Arial" w:cs="Arial"/>
                <w:szCs w:val="22"/>
              </w:rPr>
              <w:t>0</w:t>
            </w:r>
          </w:p>
        </w:tc>
      </w:tr>
    </w:tbl>
    <w:p w14:paraId="62561D49" w14:textId="77777777" w:rsidR="00D41D23" w:rsidRPr="00866D3F" w:rsidRDefault="00D41D23" w:rsidP="00D41D23">
      <w:pPr>
        <w:ind w:left="357"/>
        <w:rPr>
          <w:rFonts w:ascii="Arial" w:hAnsi="Arial" w:cs="Arial"/>
          <w:b/>
          <w:bCs/>
          <w:szCs w:val="22"/>
        </w:rPr>
      </w:pPr>
    </w:p>
    <w:p w14:paraId="1CAE620C" w14:textId="77777777" w:rsidR="00D41D23" w:rsidRPr="00BA7EF5" w:rsidRDefault="00D41D23" w:rsidP="00D41D23">
      <w:pPr>
        <w:rPr>
          <w:rFonts w:ascii="Arial" w:hAnsi="Arial" w:cs="Arial"/>
          <w:b/>
          <w:bCs/>
          <w:szCs w:val="22"/>
        </w:rPr>
      </w:pPr>
      <w:r w:rsidRPr="00BA7EF5">
        <w:rPr>
          <w:rFonts w:ascii="Arial" w:hAnsi="Arial" w:cs="Arial"/>
          <w:b/>
          <w:bCs/>
          <w:szCs w:val="22"/>
        </w:rPr>
        <w:t>4.2.</w:t>
      </w:r>
      <w:r>
        <w:rPr>
          <w:rFonts w:ascii="Arial" w:hAnsi="Arial" w:cs="Arial"/>
          <w:b/>
          <w:bCs/>
          <w:szCs w:val="22"/>
        </w:rPr>
        <w:t>4.</w:t>
      </w:r>
      <w:r w:rsidRPr="00BA7EF5">
        <w:rPr>
          <w:rFonts w:ascii="Arial" w:hAnsi="Arial" w:cs="Arial"/>
          <w:b/>
          <w:bCs/>
          <w:szCs w:val="22"/>
        </w:rPr>
        <w:t xml:space="preserve">  Note finale = (0,90 x NP</w:t>
      </w:r>
      <w:r>
        <w:rPr>
          <w:rFonts w:ascii="Arial" w:hAnsi="Arial" w:cs="Arial"/>
          <w:b/>
          <w:bCs/>
          <w:szCs w:val="22"/>
        </w:rPr>
        <w:t>G</w:t>
      </w:r>
      <w:r w:rsidRPr="00BA7EF5">
        <w:rPr>
          <w:rFonts w:ascii="Arial" w:hAnsi="Arial" w:cs="Arial"/>
          <w:b/>
          <w:bCs/>
          <w:szCs w:val="22"/>
        </w:rPr>
        <w:t>) + (0,10 x ND).</w:t>
      </w:r>
    </w:p>
    <w:p w14:paraId="68F428BE" w14:textId="77777777" w:rsidR="00D41D23" w:rsidRPr="00BA7EF5" w:rsidRDefault="00D41D23" w:rsidP="00D41D23">
      <w:pPr>
        <w:rPr>
          <w:rFonts w:ascii="Arial" w:hAnsi="Arial" w:cs="Arial"/>
          <w:szCs w:val="22"/>
        </w:rPr>
      </w:pPr>
      <w:r w:rsidRPr="00BA7EF5">
        <w:rPr>
          <w:rFonts w:ascii="Arial" w:hAnsi="Arial" w:cs="Arial"/>
          <w:szCs w:val="22"/>
        </w:rPr>
        <w:t>Le soumissionnaire retenu est celui qui obtient la note la plus élevée. En cas d’égalité, il est pris en compte, pour l’attribution, l’offre du soumissionnaire qui répond au taux de satisfaction le plus élevé. Si l’égalité persiste, il est choisi le soumissionnaire qui présente le plus grand nombre de postes mieux-</w:t>
      </w:r>
      <w:proofErr w:type="spellStart"/>
      <w:r w:rsidRPr="00BA7EF5">
        <w:rPr>
          <w:rFonts w:ascii="Arial" w:hAnsi="Arial" w:cs="Arial"/>
          <w:szCs w:val="22"/>
        </w:rPr>
        <w:t>disants</w:t>
      </w:r>
      <w:proofErr w:type="spellEnd"/>
      <w:r w:rsidRPr="00BA7EF5">
        <w:rPr>
          <w:rFonts w:ascii="Arial" w:hAnsi="Arial" w:cs="Arial"/>
          <w:szCs w:val="22"/>
        </w:rPr>
        <w:t xml:space="preserve">. </w:t>
      </w:r>
    </w:p>
    <w:p w14:paraId="79CBFEAD" w14:textId="77777777" w:rsidR="00D41D23" w:rsidRPr="00BA7EF5" w:rsidRDefault="00D41D23" w:rsidP="00D41D23">
      <w:pPr>
        <w:ind w:left="-1276"/>
        <w:rPr>
          <w:rFonts w:ascii="Arial" w:hAnsi="Arial" w:cs="Arial"/>
          <w:b/>
          <w:bCs/>
          <w:color w:val="0070C0"/>
          <w:szCs w:val="22"/>
        </w:rPr>
      </w:pPr>
    </w:p>
    <w:p w14:paraId="21F62424" w14:textId="77777777" w:rsidR="00D41D23" w:rsidRPr="00BA7EF5" w:rsidRDefault="00D41D23" w:rsidP="00D57D5E">
      <w:pPr>
        <w:pStyle w:val="Titre1"/>
        <w:numPr>
          <w:ilvl w:val="0"/>
          <w:numId w:val="56"/>
        </w:numPr>
        <w:rPr>
          <w:rFonts w:ascii="Arial" w:hAnsi="Arial" w:cs="Arial"/>
          <w:szCs w:val="22"/>
        </w:rPr>
      </w:pPr>
      <w:bookmarkStart w:id="35" w:name="_Toc254166747"/>
      <w:bookmarkStart w:id="36" w:name="_Toc451515628"/>
      <w:r w:rsidRPr="00BA7EF5">
        <w:rPr>
          <w:rFonts w:ascii="Arial" w:hAnsi="Arial" w:cs="Arial"/>
          <w:szCs w:val="22"/>
        </w:rPr>
        <w:t xml:space="preserve">contenu du dossier de </w:t>
      </w:r>
      <w:smartTag w:uri="urn:schemas-microsoft-com:office:smarttags" w:element="PersonName">
        <w:smartTagPr>
          <w:attr w:name="ProductID" w:val="LA CONSULTATION"/>
        </w:smartTagPr>
        <w:r w:rsidRPr="00BA7EF5">
          <w:rPr>
            <w:rFonts w:ascii="Arial" w:hAnsi="Arial" w:cs="Arial"/>
            <w:szCs w:val="22"/>
          </w:rPr>
          <w:t>la consultation</w:t>
        </w:r>
      </w:smartTag>
      <w:bookmarkEnd w:id="35"/>
      <w:bookmarkEnd w:id="36"/>
    </w:p>
    <w:p w14:paraId="7AD54521" w14:textId="77777777" w:rsidR="00D41D23" w:rsidRPr="00BA7EF5" w:rsidRDefault="00D41D23" w:rsidP="00D41D23">
      <w:pPr>
        <w:rPr>
          <w:rFonts w:ascii="Arial" w:hAnsi="Arial" w:cs="Arial"/>
          <w:szCs w:val="22"/>
        </w:rPr>
      </w:pPr>
      <w:r w:rsidRPr="00BA7EF5">
        <w:rPr>
          <w:rFonts w:ascii="Arial" w:hAnsi="Arial" w:cs="Arial"/>
          <w:szCs w:val="22"/>
        </w:rPr>
        <w:t>Le dossier de consultation, outre ce règlement, comprend :</w:t>
      </w:r>
    </w:p>
    <w:p w14:paraId="62C9EAD6" w14:textId="77777777" w:rsidR="00D41D23" w:rsidRPr="00BA7EF5" w:rsidRDefault="00D41D23" w:rsidP="00D41D23">
      <w:pPr>
        <w:widowControl w:val="0"/>
        <w:numPr>
          <w:ilvl w:val="0"/>
          <w:numId w:val="12"/>
        </w:numPr>
        <w:tabs>
          <w:tab w:val="clear" w:pos="720"/>
          <w:tab w:val="num" w:pos="142"/>
        </w:tabs>
        <w:autoSpaceDE w:val="0"/>
        <w:autoSpaceDN w:val="0"/>
        <w:adjustRightInd w:val="0"/>
        <w:spacing w:before="0" w:after="0"/>
        <w:ind w:left="142" w:hanging="142"/>
        <w:rPr>
          <w:rFonts w:ascii="Arial" w:hAnsi="Arial" w:cs="Arial"/>
          <w:szCs w:val="22"/>
        </w:rPr>
      </w:pPr>
      <w:r w:rsidRPr="00BA7EF5">
        <w:rPr>
          <w:rFonts w:ascii="Arial" w:hAnsi="Arial" w:cs="Arial"/>
          <w:szCs w:val="22"/>
        </w:rPr>
        <w:t xml:space="preserve"> le marché comprenant l’engagement du soumissionnaire, les clauses administratives et l’annexe financière,</w:t>
      </w:r>
    </w:p>
    <w:p w14:paraId="77430AA6" w14:textId="77777777" w:rsidR="00D41D23" w:rsidRPr="00BA7EF5" w:rsidRDefault="00D41D23" w:rsidP="00D41D23">
      <w:pPr>
        <w:widowControl w:val="0"/>
        <w:autoSpaceDE w:val="0"/>
        <w:autoSpaceDN w:val="0"/>
        <w:adjustRightInd w:val="0"/>
        <w:spacing w:before="0" w:after="0"/>
        <w:ind w:left="360" w:hanging="76"/>
        <w:rPr>
          <w:rFonts w:ascii="Arial" w:hAnsi="Arial" w:cs="Arial"/>
          <w:szCs w:val="22"/>
        </w:rPr>
      </w:pPr>
    </w:p>
    <w:p w14:paraId="61FC8C9F" w14:textId="1A2400CF" w:rsidR="00D41D23" w:rsidRPr="00873B6F" w:rsidRDefault="00D41D23" w:rsidP="00D41D23">
      <w:pPr>
        <w:widowControl w:val="0"/>
        <w:numPr>
          <w:ilvl w:val="0"/>
          <w:numId w:val="12"/>
        </w:numPr>
        <w:tabs>
          <w:tab w:val="clear" w:pos="720"/>
          <w:tab w:val="num" w:pos="142"/>
        </w:tabs>
        <w:autoSpaceDE w:val="0"/>
        <w:autoSpaceDN w:val="0"/>
        <w:adjustRightInd w:val="0"/>
        <w:spacing w:before="0" w:after="0"/>
        <w:ind w:left="360"/>
        <w:rPr>
          <w:rFonts w:ascii="Arial" w:hAnsi="Arial" w:cs="Arial"/>
          <w:szCs w:val="22"/>
        </w:rPr>
      </w:pPr>
      <w:r w:rsidRPr="00BA7EF5">
        <w:rPr>
          <w:rFonts w:ascii="Arial" w:hAnsi="Arial" w:cs="Arial"/>
          <w:szCs w:val="22"/>
        </w:rPr>
        <w:t xml:space="preserve"> le cahier des clauses techniques particulières</w:t>
      </w:r>
      <w:r w:rsidRPr="00EE2373">
        <w:rPr>
          <w:rFonts w:ascii="Arial" w:hAnsi="Arial" w:cs="Arial"/>
          <w:szCs w:val="22"/>
        </w:rPr>
        <w:t xml:space="preserve"> (C.C.T.P.) (et ses annexes éventuelles) </w:t>
      </w:r>
      <w:r w:rsidRPr="00873B6F">
        <w:rPr>
          <w:rFonts w:ascii="Arial" w:hAnsi="Arial" w:cs="Arial"/>
          <w:szCs w:val="22"/>
        </w:rPr>
        <w:t>contenant les exigences techniques (document joint) N° DSSFB/SDL/0548/ Indice C</w:t>
      </w:r>
      <w:r w:rsidR="00873B6F" w:rsidRPr="00873B6F">
        <w:rPr>
          <w:rFonts w:ascii="Arial" w:hAnsi="Arial" w:cs="Arial"/>
          <w:szCs w:val="22"/>
        </w:rPr>
        <w:t xml:space="preserve"> et les SGA DSSFB/SDLOG/260/0</w:t>
      </w:r>
    </w:p>
    <w:bookmarkEnd w:id="30"/>
    <w:bookmarkEnd w:id="31"/>
    <w:sectPr w:rsidR="00D41D23" w:rsidRPr="00873B6F">
      <w:headerReference w:type="even" r:id="rId18"/>
      <w:headerReference w:type="default" r:id="rId19"/>
      <w:footerReference w:type="even" r:id="rId20"/>
      <w:headerReference w:type="first" r:id="rId21"/>
      <w:footerReference w:type="first" r:id="rId22"/>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3B3BA9" w14:textId="77777777" w:rsidR="006F4AD4" w:rsidRDefault="006F4AD4">
      <w:r>
        <w:separator/>
      </w:r>
    </w:p>
  </w:endnote>
  <w:endnote w:type="continuationSeparator" w:id="0">
    <w:p w14:paraId="2A0C7103" w14:textId="77777777" w:rsidR="006F4AD4" w:rsidRDefault="006F4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99128" w14:textId="706E5D1F" w:rsidR="006F4AD4" w:rsidRPr="00D62785" w:rsidRDefault="00161F93" w:rsidP="005B145C">
    <w:pPr>
      <w:pStyle w:val="Pieddepage"/>
      <w:tabs>
        <w:tab w:val="clear" w:pos="4536"/>
      </w:tabs>
      <w:rPr>
        <w:rFonts w:ascii="Marianne" w:hAnsi="Marianne"/>
        <w:sz w:val="12"/>
        <w:szCs w:val="12"/>
      </w:rPr>
    </w:pPr>
    <w:r>
      <w:rPr>
        <w:rStyle w:val="Numrodepage"/>
        <w:rFonts w:ascii="Marianne" w:hAnsi="Marianne"/>
        <w:sz w:val="12"/>
        <w:szCs w:val="12"/>
      </w:rPr>
      <w:t xml:space="preserve">Marché </w:t>
    </w:r>
    <w:r w:rsidR="00A110E0">
      <w:rPr>
        <w:rStyle w:val="Numrodepage"/>
        <w:rFonts w:ascii="Marianne" w:hAnsi="Marianne"/>
        <w:sz w:val="12"/>
        <w:szCs w:val="12"/>
      </w:rPr>
      <w:t>n°S</w:t>
    </w:r>
    <w:r w:rsidR="00CB3AC4" w:rsidRPr="00CB3AC4">
      <w:rPr>
        <w:rStyle w:val="Numrodepage"/>
        <w:rFonts w:ascii="Marianne" w:hAnsi="Marianne"/>
        <w:sz w:val="12"/>
        <w:szCs w:val="12"/>
      </w:rPr>
      <w:t>25B00001000</w:t>
    </w:r>
    <w:r w:rsidR="006F4AD4" w:rsidRPr="00D62785">
      <w:rPr>
        <w:rStyle w:val="Numrodepage"/>
        <w:rFonts w:ascii="Marianne" w:hAnsi="Marianne"/>
        <w:sz w:val="12"/>
        <w:szCs w:val="12"/>
      </w:rPr>
      <w:t xml:space="preserve"> </w:t>
    </w:r>
    <w:r w:rsidR="006F4AD4" w:rsidRPr="00D62785">
      <w:rPr>
        <w:rStyle w:val="Numrodepage"/>
        <w:rFonts w:ascii="Marianne" w:hAnsi="Marianne"/>
        <w:sz w:val="12"/>
        <w:szCs w:val="12"/>
      </w:rPr>
      <w:tab/>
      <w:t xml:space="preserve">                                        </w:t>
    </w:r>
    <w:r w:rsidR="006F4AD4" w:rsidRPr="0082472C">
      <w:rPr>
        <w:rStyle w:val="Numrodepage"/>
        <w:rFonts w:ascii="Marianne" w:hAnsi="Marianne"/>
        <w:sz w:val="12"/>
        <w:szCs w:val="12"/>
      </w:rPr>
      <w:fldChar w:fldCharType="begin"/>
    </w:r>
    <w:r w:rsidR="006F4AD4" w:rsidRPr="00D62785">
      <w:rPr>
        <w:rStyle w:val="Numrodepage"/>
        <w:rFonts w:ascii="Marianne" w:hAnsi="Marianne"/>
        <w:sz w:val="12"/>
        <w:szCs w:val="12"/>
      </w:rPr>
      <w:instrText xml:space="preserve"> PAGE </w:instrText>
    </w:r>
    <w:r w:rsidR="006F4AD4" w:rsidRPr="0082472C">
      <w:rPr>
        <w:rStyle w:val="Numrodepage"/>
        <w:rFonts w:ascii="Marianne" w:hAnsi="Marianne"/>
        <w:sz w:val="12"/>
        <w:szCs w:val="12"/>
      </w:rPr>
      <w:fldChar w:fldCharType="separate"/>
    </w:r>
    <w:r w:rsidR="002920B8">
      <w:rPr>
        <w:rStyle w:val="Numrodepage"/>
        <w:rFonts w:ascii="Marianne" w:hAnsi="Marianne"/>
        <w:noProof/>
        <w:sz w:val="12"/>
        <w:szCs w:val="12"/>
      </w:rPr>
      <w:t>9</w:t>
    </w:r>
    <w:r w:rsidR="006F4AD4" w:rsidRPr="0082472C">
      <w:rPr>
        <w:rStyle w:val="Numrodepage"/>
        <w:rFonts w:ascii="Marianne" w:hAnsi="Marianne"/>
        <w:sz w:val="12"/>
        <w:szCs w:val="12"/>
      </w:rPr>
      <w:fldChar w:fldCharType="end"/>
    </w:r>
    <w:r w:rsidR="006F4AD4" w:rsidRPr="00D62785">
      <w:rPr>
        <w:rStyle w:val="Numrodepage"/>
        <w:rFonts w:ascii="Marianne" w:hAnsi="Marianne"/>
        <w:sz w:val="12"/>
        <w:szCs w:val="12"/>
      </w:rPr>
      <w:t xml:space="preserve"> / </w:t>
    </w:r>
    <w:r w:rsidR="006F4AD4" w:rsidRPr="0082472C">
      <w:rPr>
        <w:rStyle w:val="Numrodepage"/>
        <w:rFonts w:ascii="Marianne" w:hAnsi="Marianne"/>
        <w:sz w:val="12"/>
        <w:szCs w:val="12"/>
      </w:rPr>
      <w:fldChar w:fldCharType="begin"/>
    </w:r>
    <w:r w:rsidR="006F4AD4" w:rsidRPr="00D62785">
      <w:rPr>
        <w:rStyle w:val="Numrodepage"/>
        <w:rFonts w:ascii="Marianne" w:hAnsi="Marianne"/>
        <w:sz w:val="12"/>
        <w:szCs w:val="12"/>
      </w:rPr>
      <w:instrText xml:space="preserve"> NUMPAGES </w:instrText>
    </w:r>
    <w:r w:rsidR="006F4AD4" w:rsidRPr="0082472C">
      <w:rPr>
        <w:rStyle w:val="Numrodepage"/>
        <w:rFonts w:ascii="Marianne" w:hAnsi="Marianne"/>
        <w:sz w:val="12"/>
        <w:szCs w:val="12"/>
      </w:rPr>
      <w:fldChar w:fldCharType="separate"/>
    </w:r>
    <w:r w:rsidR="002920B8">
      <w:rPr>
        <w:rStyle w:val="Numrodepage"/>
        <w:rFonts w:ascii="Marianne" w:hAnsi="Marianne"/>
        <w:noProof/>
        <w:sz w:val="12"/>
        <w:szCs w:val="12"/>
      </w:rPr>
      <w:t>9</w:t>
    </w:r>
    <w:r w:rsidR="006F4AD4" w:rsidRPr="0082472C">
      <w:rPr>
        <w:rStyle w:val="Numrodepage"/>
        <w:rFonts w:ascii="Marianne" w:hAnsi="Marianne"/>
        <w:sz w:val="12"/>
        <w:szCs w:val="12"/>
      </w:rPr>
      <w:fldChar w:fldCharType="end"/>
    </w:r>
    <w:r w:rsidR="006F4AD4" w:rsidRPr="00D62785">
      <w:rPr>
        <w:rStyle w:val="Numrodepage"/>
        <w:rFonts w:ascii="Marianne" w:hAnsi="Marianne"/>
        <w:sz w:val="12"/>
        <w:szCs w:val="12"/>
      </w:rPr>
      <w:t xml:space="preserve">                       </w:t>
    </w:r>
    <w:r w:rsidR="006F4AD4" w:rsidRPr="00D62785">
      <w:rPr>
        <w:rStyle w:val="Numrodepage"/>
        <w:rFonts w:ascii="Marianne" w:hAnsi="Marianne"/>
        <w:noProof/>
        <w:sz w:val="12"/>
        <w:szCs w:val="12"/>
      </w:rPr>
      <w:t>RC</w:t>
    </w:r>
    <w:r w:rsidR="006F4AD4">
      <w:rPr>
        <w:rStyle w:val="Numrodepage"/>
        <w:rFonts w:ascii="Calibri" w:hAnsi="Calibri" w:cs="Calibri"/>
        <w:noProof/>
        <w:sz w:val="12"/>
        <w:szCs w:val="12"/>
      </w:rPr>
      <w:t> </w:t>
    </w:r>
    <w:r w:rsidR="006F4AD4">
      <w:rPr>
        <w:rStyle w:val="Numrodepage"/>
        <w:rFonts w:ascii="Marianne" w:hAnsi="Marianne"/>
        <w:noProof/>
        <w:sz w:val="12"/>
        <w:szCs w:val="12"/>
      </w:rPr>
      <w:t xml:space="preserve">: </w:t>
    </w:r>
    <w:r w:rsidR="006F4AD4" w:rsidRPr="00D62785">
      <w:rPr>
        <w:rStyle w:val="Numrodepage"/>
        <w:rFonts w:ascii="Marianne" w:hAnsi="Marianne"/>
        <w:noProof/>
        <w:sz w:val="12"/>
        <w:szCs w:val="12"/>
      </w:rPr>
      <w:t xml:space="preserve">MAPA </w:t>
    </w:r>
    <w:r w:rsidR="006F4AD4">
      <w:rPr>
        <w:rStyle w:val="Numrodepage"/>
        <w:rFonts w:ascii="Marianne" w:hAnsi="Marianne"/>
        <w:noProof/>
        <w:sz w:val="12"/>
        <w:szCs w:val="12"/>
      </w:rPr>
      <w:t>avec publication</w:t>
    </w:r>
    <w:r w:rsidR="006F4AD4" w:rsidRPr="00D62785">
      <w:rPr>
        <w:rStyle w:val="Numrodepage"/>
        <w:rFonts w:ascii="Marianne" w:hAnsi="Marianne"/>
        <w:noProof/>
        <w:sz w:val="12"/>
        <w:szCs w:val="12"/>
      </w:rPr>
      <w:t xml:space="preserve">  </w:t>
    </w:r>
    <w:r w:rsidR="006F4AD4">
      <w:rPr>
        <w:rStyle w:val="Numrodepage"/>
        <w:rFonts w:ascii="Marianne" w:hAnsi="Marianne"/>
        <w:noProof/>
        <w:sz w:val="12"/>
        <w:szCs w:val="12"/>
      </w:rPr>
      <w:t>–11/07/2023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DBAEC" w14:textId="77777777" w:rsidR="006F4AD4" w:rsidRDefault="006F4AD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128D916" w14:textId="77777777" w:rsidR="006F4AD4" w:rsidRDefault="006F4AD4">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92A18" w14:textId="77777777" w:rsidR="006F4AD4" w:rsidRDefault="006F4AD4">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1B3545" w14:textId="77777777" w:rsidR="006F4AD4" w:rsidRDefault="006F4AD4">
      <w:pPr>
        <w:pStyle w:val="Pieddepage"/>
      </w:pPr>
    </w:p>
  </w:footnote>
  <w:footnote w:type="continuationSeparator" w:id="0">
    <w:p w14:paraId="445BCA62" w14:textId="77777777" w:rsidR="006F4AD4" w:rsidRDefault="006F4AD4">
      <w:r>
        <w:continuationSeparator/>
      </w:r>
    </w:p>
  </w:footnote>
  <w:footnote w:id="1">
    <w:p w14:paraId="28918F26" w14:textId="77777777" w:rsidR="006F4AD4" w:rsidRDefault="006F4AD4" w:rsidP="00E60D63">
      <w:pPr>
        <w:pStyle w:val="Notedebasdepage"/>
      </w:pPr>
      <w:r>
        <w:rPr>
          <w:rStyle w:val="Appelnotedebasdep"/>
        </w:rPr>
        <w:footnoteRef/>
      </w:r>
      <w:r w:rsidRPr="00DB020C">
        <w:rPr>
          <w:b/>
          <w:bCs/>
        </w:rPr>
        <w:t>SACRAL N-CORENG </w:t>
      </w:r>
      <w: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180676">
          <w:rPr>
            <w:rStyle w:val="Lienhypertexte"/>
          </w:rPr>
          <w:t>https://www.nato.int/structur/AC/135/nmcrl/index.html#/</w:t>
        </w:r>
      </w:hyperlink>
    </w:p>
  </w:footnote>
  <w:footnote w:id="2">
    <w:p w14:paraId="58035FDD" w14:textId="77777777" w:rsidR="006F4AD4" w:rsidRPr="00D62785" w:rsidRDefault="006F4AD4" w:rsidP="00F91BF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14817967" w14:textId="77777777" w:rsidR="006F4AD4" w:rsidRPr="00866D3F" w:rsidRDefault="006F4AD4" w:rsidP="00F91BF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35923" w14:textId="77777777" w:rsidR="006F4AD4" w:rsidRDefault="006F4AD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57DCDD" w14:textId="77777777" w:rsidR="006F4AD4" w:rsidRDefault="006F4AD4">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8F7A8" w14:textId="77777777" w:rsidR="006F4AD4" w:rsidRDefault="006F4AD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F87280"/>
    <w:multiLevelType w:val="hybridMultilevel"/>
    <w:tmpl w:val="F46A1948"/>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06E35F70"/>
    <w:multiLevelType w:val="hybridMultilevel"/>
    <w:tmpl w:val="198A38B0"/>
    <w:lvl w:ilvl="0" w:tplc="FFFFFFFF">
      <w:start w:val="3"/>
      <w:numFmt w:val="bullet"/>
      <w:lvlText w:val="-"/>
      <w:lvlJc w:val="left"/>
      <w:pPr>
        <w:ind w:left="786" w:hanging="360"/>
      </w:pPr>
      <w:rPr>
        <w:rFonts w:ascii="Times New Roman" w:eastAsia="Times New Roman" w:hAnsi="Times New Roman" w:cs="Times New Roman" w:hint="default"/>
        <w:i w:val="0"/>
        <w:color w:val="FF0000"/>
        <w:u w:val="single"/>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137C426C"/>
    <w:multiLevelType w:val="multilevel"/>
    <w:tmpl w:val="FBE299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15244A90"/>
    <w:multiLevelType w:val="multilevel"/>
    <w:tmpl w:val="98B4B07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154F2778"/>
    <w:multiLevelType w:val="hybridMultilevel"/>
    <w:tmpl w:val="C7C2081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A96174E"/>
    <w:multiLevelType w:val="hybridMultilevel"/>
    <w:tmpl w:val="A13609CC"/>
    <w:lvl w:ilvl="0" w:tplc="902A14FC">
      <w:numFmt w:val="bullet"/>
      <w:lvlText w:val="–"/>
      <w:lvlJc w:val="left"/>
      <w:pPr>
        <w:tabs>
          <w:tab w:val="num" w:pos="857"/>
        </w:tabs>
        <w:ind w:left="857" w:hanging="360"/>
      </w:pPr>
      <w:rPr>
        <w:rFonts w:ascii="Times-Roman" w:eastAsia="Times New Roman" w:hAnsi="Times-Roman" w:cs="Times New Roman" w:hint="default"/>
        <w:color w:val="2C2A2A"/>
        <w:sz w:val="22"/>
      </w:rPr>
    </w:lvl>
    <w:lvl w:ilvl="1" w:tplc="040C0003" w:tentative="1">
      <w:start w:val="1"/>
      <w:numFmt w:val="bullet"/>
      <w:lvlText w:val="o"/>
      <w:lvlJc w:val="left"/>
      <w:pPr>
        <w:tabs>
          <w:tab w:val="num" w:pos="1937"/>
        </w:tabs>
        <w:ind w:left="1937" w:hanging="360"/>
      </w:pPr>
      <w:rPr>
        <w:rFonts w:ascii="Courier New" w:hAnsi="Courier New" w:cs="Courier New" w:hint="default"/>
      </w:rPr>
    </w:lvl>
    <w:lvl w:ilvl="2" w:tplc="040C0005" w:tentative="1">
      <w:start w:val="1"/>
      <w:numFmt w:val="bullet"/>
      <w:lvlText w:val=""/>
      <w:lvlJc w:val="left"/>
      <w:pPr>
        <w:tabs>
          <w:tab w:val="num" w:pos="2657"/>
        </w:tabs>
        <w:ind w:left="2657" w:hanging="360"/>
      </w:pPr>
      <w:rPr>
        <w:rFonts w:ascii="Wingdings" w:hAnsi="Wingdings" w:hint="default"/>
      </w:rPr>
    </w:lvl>
    <w:lvl w:ilvl="3" w:tplc="040C0001" w:tentative="1">
      <w:start w:val="1"/>
      <w:numFmt w:val="bullet"/>
      <w:lvlText w:val=""/>
      <w:lvlJc w:val="left"/>
      <w:pPr>
        <w:tabs>
          <w:tab w:val="num" w:pos="3377"/>
        </w:tabs>
        <w:ind w:left="3377" w:hanging="360"/>
      </w:pPr>
      <w:rPr>
        <w:rFonts w:ascii="Symbol" w:hAnsi="Symbol" w:hint="default"/>
      </w:rPr>
    </w:lvl>
    <w:lvl w:ilvl="4" w:tplc="040C0003" w:tentative="1">
      <w:start w:val="1"/>
      <w:numFmt w:val="bullet"/>
      <w:lvlText w:val="o"/>
      <w:lvlJc w:val="left"/>
      <w:pPr>
        <w:tabs>
          <w:tab w:val="num" w:pos="4097"/>
        </w:tabs>
        <w:ind w:left="4097" w:hanging="360"/>
      </w:pPr>
      <w:rPr>
        <w:rFonts w:ascii="Courier New" w:hAnsi="Courier New" w:cs="Courier New" w:hint="default"/>
      </w:rPr>
    </w:lvl>
    <w:lvl w:ilvl="5" w:tplc="040C0005" w:tentative="1">
      <w:start w:val="1"/>
      <w:numFmt w:val="bullet"/>
      <w:lvlText w:val=""/>
      <w:lvlJc w:val="left"/>
      <w:pPr>
        <w:tabs>
          <w:tab w:val="num" w:pos="4817"/>
        </w:tabs>
        <w:ind w:left="4817" w:hanging="360"/>
      </w:pPr>
      <w:rPr>
        <w:rFonts w:ascii="Wingdings" w:hAnsi="Wingdings" w:hint="default"/>
      </w:rPr>
    </w:lvl>
    <w:lvl w:ilvl="6" w:tplc="040C0001" w:tentative="1">
      <w:start w:val="1"/>
      <w:numFmt w:val="bullet"/>
      <w:lvlText w:val=""/>
      <w:lvlJc w:val="left"/>
      <w:pPr>
        <w:tabs>
          <w:tab w:val="num" w:pos="5537"/>
        </w:tabs>
        <w:ind w:left="5537" w:hanging="360"/>
      </w:pPr>
      <w:rPr>
        <w:rFonts w:ascii="Symbol" w:hAnsi="Symbol" w:hint="default"/>
      </w:rPr>
    </w:lvl>
    <w:lvl w:ilvl="7" w:tplc="040C0003" w:tentative="1">
      <w:start w:val="1"/>
      <w:numFmt w:val="bullet"/>
      <w:lvlText w:val="o"/>
      <w:lvlJc w:val="left"/>
      <w:pPr>
        <w:tabs>
          <w:tab w:val="num" w:pos="6257"/>
        </w:tabs>
        <w:ind w:left="6257" w:hanging="360"/>
      </w:pPr>
      <w:rPr>
        <w:rFonts w:ascii="Courier New" w:hAnsi="Courier New" w:cs="Courier New" w:hint="default"/>
      </w:rPr>
    </w:lvl>
    <w:lvl w:ilvl="8" w:tplc="040C0005" w:tentative="1">
      <w:start w:val="1"/>
      <w:numFmt w:val="bullet"/>
      <w:lvlText w:val=""/>
      <w:lvlJc w:val="left"/>
      <w:pPr>
        <w:tabs>
          <w:tab w:val="num" w:pos="6977"/>
        </w:tabs>
        <w:ind w:left="6977" w:hanging="360"/>
      </w:pPr>
      <w:rPr>
        <w:rFonts w:ascii="Wingdings" w:hAnsi="Wingdings" w:hint="default"/>
      </w:rPr>
    </w:lvl>
  </w:abstractNum>
  <w:abstractNum w:abstractNumId="11" w15:restartNumberingAfterBreak="0">
    <w:nsid w:val="1AD045C2"/>
    <w:multiLevelType w:val="multilevel"/>
    <w:tmpl w:val="C7745D36"/>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1272"/>
        </w:tabs>
        <w:ind w:left="1272" w:hanging="360"/>
      </w:pPr>
      <w:rPr>
        <w:rFonts w:hint="default"/>
        <w:b/>
      </w:rPr>
    </w:lvl>
    <w:lvl w:ilvl="2">
      <w:start w:val="1"/>
      <w:numFmt w:val="decimal"/>
      <w:lvlText w:val="%1.%2.%3"/>
      <w:lvlJc w:val="left"/>
      <w:pPr>
        <w:tabs>
          <w:tab w:val="num" w:pos="2544"/>
        </w:tabs>
        <w:ind w:left="2544" w:hanging="720"/>
      </w:pPr>
      <w:rPr>
        <w:rFonts w:hint="default"/>
        <w:b/>
      </w:rPr>
    </w:lvl>
    <w:lvl w:ilvl="3">
      <w:start w:val="1"/>
      <w:numFmt w:val="decimalZero"/>
      <w:lvlText w:val="%1.%2.%3.%4"/>
      <w:lvlJc w:val="left"/>
      <w:pPr>
        <w:tabs>
          <w:tab w:val="num" w:pos="3456"/>
        </w:tabs>
        <w:ind w:left="3456" w:hanging="720"/>
      </w:pPr>
      <w:rPr>
        <w:rFonts w:hint="default"/>
        <w:b/>
      </w:rPr>
    </w:lvl>
    <w:lvl w:ilvl="4">
      <w:start w:val="1"/>
      <w:numFmt w:val="decimal"/>
      <w:lvlText w:val="%1.%2.%3.%4.%5"/>
      <w:lvlJc w:val="left"/>
      <w:pPr>
        <w:tabs>
          <w:tab w:val="num" w:pos="4368"/>
        </w:tabs>
        <w:ind w:left="4368" w:hanging="720"/>
      </w:pPr>
      <w:rPr>
        <w:rFonts w:hint="default"/>
        <w:b/>
      </w:rPr>
    </w:lvl>
    <w:lvl w:ilvl="5">
      <w:start w:val="1"/>
      <w:numFmt w:val="decimal"/>
      <w:lvlText w:val="%1.%2.%3.%4.%5.%6"/>
      <w:lvlJc w:val="left"/>
      <w:pPr>
        <w:tabs>
          <w:tab w:val="num" w:pos="5640"/>
        </w:tabs>
        <w:ind w:left="5640" w:hanging="1080"/>
      </w:pPr>
      <w:rPr>
        <w:rFonts w:hint="default"/>
        <w:b/>
      </w:rPr>
    </w:lvl>
    <w:lvl w:ilvl="6">
      <w:start w:val="1"/>
      <w:numFmt w:val="decimal"/>
      <w:lvlText w:val="%1.%2.%3.%4.%5.%6.%7"/>
      <w:lvlJc w:val="left"/>
      <w:pPr>
        <w:tabs>
          <w:tab w:val="num" w:pos="6552"/>
        </w:tabs>
        <w:ind w:left="6552" w:hanging="1080"/>
      </w:pPr>
      <w:rPr>
        <w:rFonts w:hint="default"/>
        <w:b/>
      </w:rPr>
    </w:lvl>
    <w:lvl w:ilvl="7">
      <w:start w:val="1"/>
      <w:numFmt w:val="decimal"/>
      <w:lvlText w:val="%1.%2.%3.%4.%5.%6.%7.%8"/>
      <w:lvlJc w:val="left"/>
      <w:pPr>
        <w:tabs>
          <w:tab w:val="num" w:pos="7824"/>
        </w:tabs>
        <w:ind w:left="7824" w:hanging="1440"/>
      </w:pPr>
      <w:rPr>
        <w:rFonts w:hint="default"/>
        <w:b/>
      </w:rPr>
    </w:lvl>
    <w:lvl w:ilvl="8">
      <w:start w:val="1"/>
      <w:numFmt w:val="decimal"/>
      <w:lvlText w:val="%1.%2.%3.%4.%5.%6.%7.%8.%9"/>
      <w:lvlJc w:val="left"/>
      <w:pPr>
        <w:tabs>
          <w:tab w:val="num" w:pos="8736"/>
        </w:tabs>
        <w:ind w:left="8736" w:hanging="1440"/>
      </w:pPr>
      <w:rPr>
        <w:rFonts w:hint="default"/>
        <w:b/>
      </w:rPr>
    </w:lvl>
  </w:abstractNum>
  <w:abstractNum w:abstractNumId="12" w15:restartNumberingAfterBreak="0">
    <w:nsid w:val="1EE74176"/>
    <w:multiLevelType w:val="hybridMultilevel"/>
    <w:tmpl w:val="92263C44"/>
    <w:lvl w:ilvl="0" w:tplc="24D2093C">
      <w:start w:val="3"/>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4" w15:restartNumberingAfterBreak="0">
    <w:nsid w:val="2654104F"/>
    <w:multiLevelType w:val="multilevel"/>
    <w:tmpl w:val="0DF4C4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790D4F"/>
    <w:multiLevelType w:val="hybridMultilevel"/>
    <w:tmpl w:val="3A24DC7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0282923"/>
    <w:multiLevelType w:val="hybridMultilevel"/>
    <w:tmpl w:val="8CB2EFEE"/>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31219C"/>
    <w:multiLevelType w:val="multilevel"/>
    <w:tmpl w:val="60062EC6"/>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716"/>
        </w:tabs>
        <w:ind w:left="716"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6DF4CFE"/>
    <w:multiLevelType w:val="multilevel"/>
    <w:tmpl w:val="F676B02C"/>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9" w15:restartNumberingAfterBreak="0">
    <w:nsid w:val="3C764B01"/>
    <w:multiLevelType w:val="hybridMultilevel"/>
    <w:tmpl w:val="33A6BF5A"/>
    <w:lvl w:ilvl="0" w:tplc="EBA6DE94">
      <w:start w:val="3"/>
      <w:numFmt w:val="bullet"/>
      <w:lvlText w:val="-"/>
      <w:lvlJc w:val="left"/>
      <w:pPr>
        <w:tabs>
          <w:tab w:val="num" w:pos="720"/>
        </w:tabs>
        <w:ind w:left="720" w:hanging="360"/>
      </w:pPr>
      <w:rPr>
        <w:rFonts w:ascii="Times New Roman" w:eastAsia="Times New Roman" w:hAnsi="Times New Roman" w:cs="Times New Roman" w:hint="default"/>
      </w:rPr>
    </w:lvl>
    <w:lvl w:ilvl="1" w:tplc="90601802">
      <w:start w:val="1"/>
      <w:numFmt w:val="bullet"/>
      <w:lvlText w:val="o"/>
      <w:lvlJc w:val="left"/>
      <w:pPr>
        <w:tabs>
          <w:tab w:val="num" w:pos="1778"/>
        </w:tabs>
        <w:ind w:left="1778" w:hanging="360"/>
      </w:pPr>
      <w:rPr>
        <w:rFonts w:ascii="Courier New" w:hAnsi="Courier New" w:hint="default"/>
      </w:rPr>
    </w:lvl>
    <w:lvl w:ilvl="2" w:tplc="6860B516">
      <w:start w:val="1"/>
      <w:numFmt w:val="bullet"/>
      <w:lvlText w:val=""/>
      <w:lvlJc w:val="left"/>
      <w:pPr>
        <w:tabs>
          <w:tab w:val="num" w:pos="2160"/>
        </w:tabs>
        <w:ind w:left="2160" w:hanging="360"/>
      </w:pPr>
      <w:rPr>
        <w:rFonts w:ascii="Wingdings" w:hAnsi="Wingdings" w:hint="default"/>
      </w:rPr>
    </w:lvl>
    <w:lvl w:ilvl="3" w:tplc="7FEE4ACE" w:tentative="1">
      <w:start w:val="1"/>
      <w:numFmt w:val="bullet"/>
      <w:lvlText w:val=""/>
      <w:lvlJc w:val="left"/>
      <w:pPr>
        <w:tabs>
          <w:tab w:val="num" w:pos="2880"/>
        </w:tabs>
        <w:ind w:left="2880" w:hanging="360"/>
      </w:pPr>
      <w:rPr>
        <w:rFonts w:ascii="Symbol" w:hAnsi="Symbol" w:hint="default"/>
      </w:rPr>
    </w:lvl>
    <w:lvl w:ilvl="4" w:tplc="483A56BC" w:tentative="1">
      <w:start w:val="1"/>
      <w:numFmt w:val="bullet"/>
      <w:lvlText w:val="o"/>
      <w:lvlJc w:val="left"/>
      <w:pPr>
        <w:tabs>
          <w:tab w:val="num" w:pos="3600"/>
        </w:tabs>
        <w:ind w:left="3600" w:hanging="360"/>
      </w:pPr>
      <w:rPr>
        <w:rFonts w:ascii="Courier New" w:hAnsi="Courier New" w:hint="default"/>
      </w:rPr>
    </w:lvl>
    <w:lvl w:ilvl="5" w:tplc="F85C9F12" w:tentative="1">
      <w:start w:val="1"/>
      <w:numFmt w:val="bullet"/>
      <w:lvlText w:val=""/>
      <w:lvlJc w:val="left"/>
      <w:pPr>
        <w:tabs>
          <w:tab w:val="num" w:pos="4320"/>
        </w:tabs>
        <w:ind w:left="4320" w:hanging="360"/>
      </w:pPr>
      <w:rPr>
        <w:rFonts w:ascii="Wingdings" w:hAnsi="Wingdings" w:hint="default"/>
      </w:rPr>
    </w:lvl>
    <w:lvl w:ilvl="6" w:tplc="1B70209A" w:tentative="1">
      <w:start w:val="1"/>
      <w:numFmt w:val="bullet"/>
      <w:lvlText w:val=""/>
      <w:lvlJc w:val="left"/>
      <w:pPr>
        <w:tabs>
          <w:tab w:val="num" w:pos="5040"/>
        </w:tabs>
        <w:ind w:left="5040" w:hanging="360"/>
      </w:pPr>
      <w:rPr>
        <w:rFonts w:ascii="Symbol" w:hAnsi="Symbol" w:hint="default"/>
      </w:rPr>
    </w:lvl>
    <w:lvl w:ilvl="7" w:tplc="FDC06AA8" w:tentative="1">
      <w:start w:val="1"/>
      <w:numFmt w:val="bullet"/>
      <w:lvlText w:val="o"/>
      <w:lvlJc w:val="left"/>
      <w:pPr>
        <w:tabs>
          <w:tab w:val="num" w:pos="5760"/>
        </w:tabs>
        <w:ind w:left="5760" w:hanging="360"/>
      </w:pPr>
      <w:rPr>
        <w:rFonts w:ascii="Courier New" w:hAnsi="Courier New" w:hint="default"/>
      </w:rPr>
    </w:lvl>
    <w:lvl w:ilvl="8" w:tplc="299CBB1C"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D02E04"/>
    <w:multiLevelType w:val="hybridMultilevel"/>
    <w:tmpl w:val="D542FBFA"/>
    <w:lvl w:ilvl="0" w:tplc="ECDA1CCC">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40E83ECF"/>
    <w:multiLevelType w:val="hybridMultilevel"/>
    <w:tmpl w:val="9602742A"/>
    <w:lvl w:ilvl="0" w:tplc="040C0005">
      <w:start w:val="1"/>
      <w:numFmt w:val="bullet"/>
      <w:lvlText w:val=""/>
      <w:lvlJc w:val="left"/>
      <w:pPr>
        <w:ind w:left="360" w:hanging="360"/>
      </w:pPr>
      <w:rPr>
        <w:rFonts w:ascii="Wingdings" w:hAnsi="Wingdings" w:hint="default"/>
      </w:rPr>
    </w:lvl>
    <w:lvl w:ilvl="1" w:tplc="040C0003">
      <w:start w:val="1"/>
      <w:numFmt w:val="bullet"/>
      <w:lvlText w:val="o"/>
      <w:lvlJc w:val="left"/>
      <w:pPr>
        <w:ind w:left="1647" w:hanging="360"/>
      </w:pPr>
      <w:rPr>
        <w:rFonts w:ascii="Courier New" w:hAnsi="Courier New" w:cs="Courier New" w:hint="default"/>
      </w:rPr>
    </w:lvl>
    <w:lvl w:ilvl="2" w:tplc="040C0005">
      <w:start w:val="1"/>
      <w:numFmt w:val="bullet"/>
      <w:lvlText w:val=""/>
      <w:lvlJc w:val="left"/>
      <w:pPr>
        <w:ind w:left="2367" w:hanging="360"/>
      </w:pPr>
      <w:rPr>
        <w:rFonts w:ascii="Wingdings" w:hAnsi="Wingdings" w:hint="default"/>
      </w:rPr>
    </w:lvl>
    <w:lvl w:ilvl="3" w:tplc="040C0001">
      <w:start w:val="1"/>
      <w:numFmt w:val="bullet"/>
      <w:lvlText w:val=""/>
      <w:lvlJc w:val="left"/>
      <w:pPr>
        <w:ind w:left="3087" w:hanging="360"/>
      </w:pPr>
      <w:rPr>
        <w:rFonts w:ascii="Symbol" w:hAnsi="Symbol" w:hint="default"/>
      </w:rPr>
    </w:lvl>
    <w:lvl w:ilvl="4" w:tplc="040C0003">
      <w:start w:val="1"/>
      <w:numFmt w:val="bullet"/>
      <w:lvlText w:val="o"/>
      <w:lvlJc w:val="left"/>
      <w:pPr>
        <w:ind w:left="3807" w:hanging="360"/>
      </w:pPr>
      <w:rPr>
        <w:rFonts w:ascii="Courier New" w:hAnsi="Courier New" w:cs="Courier New" w:hint="default"/>
      </w:rPr>
    </w:lvl>
    <w:lvl w:ilvl="5" w:tplc="040C0005">
      <w:start w:val="1"/>
      <w:numFmt w:val="bullet"/>
      <w:lvlText w:val=""/>
      <w:lvlJc w:val="left"/>
      <w:pPr>
        <w:ind w:left="4527" w:hanging="360"/>
      </w:pPr>
      <w:rPr>
        <w:rFonts w:ascii="Wingdings" w:hAnsi="Wingdings" w:hint="default"/>
      </w:rPr>
    </w:lvl>
    <w:lvl w:ilvl="6" w:tplc="040C0001">
      <w:start w:val="1"/>
      <w:numFmt w:val="bullet"/>
      <w:lvlText w:val=""/>
      <w:lvlJc w:val="left"/>
      <w:pPr>
        <w:ind w:left="5247" w:hanging="360"/>
      </w:pPr>
      <w:rPr>
        <w:rFonts w:ascii="Symbol" w:hAnsi="Symbol" w:hint="default"/>
      </w:rPr>
    </w:lvl>
    <w:lvl w:ilvl="7" w:tplc="040C0003">
      <w:start w:val="1"/>
      <w:numFmt w:val="bullet"/>
      <w:lvlText w:val="o"/>
      <w:lvlJc w:val="left"/>
      <w:pPr>
        <w:ind w:left="5967" w:hanging="360"/>
      </w:pPr>
      <w:rPr>
        <w:rFonts w:ascii="Courier New" w:hAnsi="Courier New" w:cs="Courier New" w:hint="default"/>
      </w:rPr>
    </w:lvl>
    <w:lvl w:ilvl="8" w:tplc="040C0005">
      <w:start w:val="1"/>
      <w:numFmt w:val="bullet"/>
      <w:lvlText w:val=""/>
      <w:lvlJc w:val="left"/>
      <w:pPr>
        <w:ind w:left="6687" w:hanging="360"/>
      </w:pPr>
      <w:rPr>
        <w:rFonts w:ascii="Wingdings" w:hAnsi="Wingdings" w:hint="default"/>
      </w:rPr>
    </w:lvl>
  </w:abstractNum>
  <w:abstractNum w:abstractNumId="22" w15:restartNumberingAfterBreak="0">
    <w:nsid w:val="41965267"/>
    <w:multiLevelType w:val="hybridMultilevel"/>
    <w:tmpl w:val="C6762C92"/>
    <w:lvl w:ilvl="0" w:tplc="FFFFFFFF">
      <w:start w:val="3"/>
      <w:numFmt w:val="bullet"/>
      <w:lvlText w:val="-"/>
      <w:lvlJc w:val="left"/>
      <w:pPr>
        <w:ind w:left="1146" w:hanging="360"/>
      </w:pPr>
      <w:rPr>
        <w:rFonts w:ascii="Times New Roman" w:eastAsia="Times New Roman" w:hAnsi="Times New Roman" w:cs="Times New Roman"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3" w15:restartNumberingAfterBreak="0">
    <w:nsid w:val="426267D3"/>
    <w:multiLevelType w:val="multilevel"/>
    <w:tmpl w:val="CADE1D18"/>
    <w:lvl w:ilvl="0">
      <w:start w:val="3"/>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4" w15:restartNumberingAfterBreak="0">
    <w:nsid w:val="43BD6DB8"/>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48FE750C"/>
    <w:multiLevelType w:val="hybridMultilevel"/>
    <w:tmpl w:val="EC7E6358"/>
    <w:lvl w:ilvl="0" w:tplc="E6B68828">
      <w:start w:val="1"/>
      <w:numFmt w:val="decimal"/>
      <w:lvlText w:val="%1."/>
      <w:lvlJc w:val="left"/>
      <w:pPr>
        <w:tabs>
          <w:tab w:val="num" w:pos="420"/>
        </w:tabs>
        <w:ind w:left="420" w:hanging="360"/>
      </w:pPr>
      <w:rPr>
        <w:rFonts w:hint="default"/>
      </w:rPr>
    </w:lvl>
    <w:lvl w:ilvl="1" w:tplc="033C853E">
      <w:numFmt w:val="none"/>
      <w:lvlText w:val=""/>
      <w:lvlJc w:val="left"/>
      <w:pPr>
        <w:tabs>
          <w:tab w:val="num" w:pos="360"/>
        </w:tabs>
      </w:pPr>
    </w:lvl>
    <w:lvl w:ilvl="2" w:tplc="0F4C15BA">
      <w:numFmt w:val="none"/>
      <w:lvlText w:val=""/>
      <w:lvlJc w:val="left"/>
      <w:pPr>
        <w:tabs>
          <w:tab w:val="num" w:pos="360"/>
        </w:tabs>
      </w:pPr>
    </w:lvl>
    <w:lvl w:ilvl="3" w:tplc="C5D65D06">
      <w:numFmt w:val="none"/>
      <w:lvlText w:val=""/>
      <w:lvlJc w:val="left"/>
      <w:pPr>
        <w:tabs>
          <w:tab w:val="num" w:pos="360"/>
        </w:tabs>
      </w:pPr>
    </w:lvl>
    <w:lvl w:ilvl="4" w:tplc="4D6A6A42">
      <w:numFmt w:val="none"/>
      <w:lvlText w:val=""/>
      <w:lvlJc w:val="left"/>
      <w:pPr>
        <w:tabs>
          <w:tab w:val="num" w:pos="360"/>
        </w:tabs>
      </w:pPr>
    </w:lvl>
    <w:lvl w:ilvl="5" w:tplc="BEC08556">
      <w:numFmt w:val="none"/>
      <w:lvlText w:val=""/>
      <w:lvlJc w:val="left"/>
      <w:pPr>
        <w:tabs>
          <w:tab w:val="num" w:pos="360"/>
        </w:tabs>
      </w:pPr>
    </w:lvl>
    <w:lvl w:ilvl="6" w:tplc="BBE0F21E">
      <w:numFmt w:val="none"/>
      <w:lvlText w:val=""/>
      <w:lvlJc w:val="left"/>
      <w:pPr>
        <w:tabs>
          <w:tab w:val="num" w:pos="360"/>
        </w:tabs>
      </w:pPr>
    </w:lvl>
    <w:lvl w:ilvl="7" w:tplc="31747DCA">
      <w:numFmt w:val="none"/>
      <w:lvlText w:val=""/>
      <w:lvlJc w:val="left"/>
      <w:pPr>
        <w:tabs>
          <w:tab w:val="num" w:pos="360"/>
        </w:tabs>
      </w:pPr>
    </w:lvl>
    <w:lvl w:ilvl="8" w:tplc="51FCB8E8">
      <w:numFmt w:val="none"/>
      <w:lvlText w:val=""/>
      <w:lvlJc w:val="left"/>
      <w:pPr>
        <w:tabs>
          <w:tab w:val="num" w:pos="360"/>
        </w:tabs>
      </w:pPr>
    </w:lvl>
  </w:abstractNum>
  <w:abstractNum w:abstractNumId="26" w15:restartNumberingAfterBreak="0">
    <w:nsid w:val="4A5A32A3"/>
    <w:multiLevelType w:val="hybridMultilevel"/>
    <w:tmpl w:val="11AAE6B4"/>
    <w:lvl w:ilvl="0" w:tplc="040C0005">
      <w:start w:val="1"/>
      <w:numFmt w:val="bullet"/>
      <w:lvlText w:val=""/>
      <w:lvlJc w:val="left"/>
      <w:pPr>
        <w:ind w:left="1800" w:hanging="360"/>
      </w:pPr>
      <w:rPr>
        <w:rFonts w:ascii="Wingdings" w:hAnsi="Wingdings" w:hint="default"/>
      </w:rPr>
    </w:lvl>
    <w:lvl w:ilvl="1" w:tplc="040C0003">
      <w:start w:val="1"/>
      <w:numFmt w:val="bullet"/>
      <w:lvlText w:val="o"/>
      <w:lvlJc w:val="left"/>
      <w:pPr>
        <w:ind w:left="2520" w:hanging="360"/>
      </w:pPr>
      <w:rPr>
        <w:rFonts w:ascii="Courier New" w:hAnsi="Courier New" w:cs="Courier New" w:hint="default"/>
      </w:rPr>
    </w:lvl>
    <w:lvl w:ilvl="2" w:tplc="040C0005">
      <w:start w:val="1"/>
      <w:numFmt w:val="bullet"/>
      <w:lvlText w:val=""/>
      <w:lvlJc w:val="left"/>
      <w:pPr>
        <w:ind w:left="3240" w:hanging="360"/>
      </w:pPr>
      <w:rPr>
        <w:rFonts w:ascii="Wingdings" w:hAnsi="Wingdings" w:hint="default"/>
      </w:rPr>
    </w:lvl>
    <w:lvl w:ilvl="3" w:tplc="040C0001">
      <w:start w:val="1"/>
      <w:numFmt w:val="bullet"/>
      <w:lvlText w:val=""/>
      <w:lvlJc w:val="left"/>
      <w:pPr>
        <w:ind w:left="3960" w:hanging="360"/>
      </w:pPr>
      <w:rPr>
        <w:rFonts w:ascii="Symbol" w:hAnsi="Symbol" w:hint="default"/>
      </w:rPr>
    </w:lvl>
    <w:lvl w:ilvl="4" w:tplc="040C0003">
      <w:start w:val="1"/>
      <w:numFmt w:val="bullet"/>
      <w:lvlText w:val="o"/>
      <w:lvlJc w:val="left"/>
      <w:pPr>
        <w:ind w:left="4680" w:hanging="360"/>
      </w:pPr>
      <w:rPr>
        <w:rFonts w:ascii="Courier New" w:hAnsi="Courier New" w:cs="Courier New" w:hint="default"/>
      </w:rPr>
    </w:lvl>
    <w:lvl w:ilvl="5" w:tplc="040C0005">
      <w:start w:val="1"/>
      <w:numFmt w:val="bullet"/>
      <w:lvlText w:val=""/>
      <w:lvlJc w:val="left"/>
      <w:pPr>
        <w:ind w:left="5400" w:hanging="360"/>
      </w:pPr>
      <w:rPr>
        <w:rFonts w:ascii="Wingdings" w:hAnsi="Wingdings" w:hint="default"/>
      </w:rPr>
    </w:lvl>
    <w:lvl w:ilvl="6" w:tplc="040C0001">
      <w:start w:val="1"/>
      <w:numFmt w:val="bullet"/>
      <w:lvlText w:val=""/>
      <w:lvlJc w:val="left"/>
      <w:pPr>
        <w:ind w:left="6120" w:hanging="360"/>
      </w:pPr>
      <w:rPr>
        <w:rFonts w:ascii="Symbol" w:hAnsi="Symbol" w:hint="default"/>
      </w:rPr>
    </w:lvl>
    <w:lvl w:ilvl="7" w:tplc="040C0003">
      <w:start w:val="1"/>
      <w:numFmt w:val="bullet"/>
      <w:lvlText w:val="o"/>
      <w:lvlJc w:val="left"/>
      <w:pPr>
        <w:ind w:left="6840" w:hanging="360"/>
      </w:pPr>
      <w:rPr>
        <w:rFonts w:ascii="Courier New" w:hAnsi="Courier New" w:cs="Courier New" w:hint="default"/>
      </w:rPr>
    </w:lvl>
    <w:lvl w:ilvl="8" w:tplc="040C0005">
      <w:start w:val="1"/>
      <w:numFmt w:val="bullet"/>
      <w:lvlText w:val=""/>
      <w:lvlJc w:val="left"/>
      <w:pPr>
        <w:ind w:left="7560" w:hanging="360"/>
      </w:pPr>
      <w:rPr>
        <w:rFonts w:ascii="Wingdings" w:hAnsi="Wingdings" w:hint="default"/>
      </w:rPr>
    </w:lvl>
  </w:abstractNum>
  <w:abstractNum w:abstractNumId="27" w15:restartNumberingAfterBreak="0">
    <w:nsid w:val="50657171"/>
    <w:multiLevelType w:val="hybridMultilevel"/>
    <w:tmpl w:val="6200358A"/>
    <w:lvl w:ilvl="0" w:tplc="810E9F48">
      <w:start w:val="2"/>
      <w:numFmt w:val="bullet"/>
      <w:pStyle w:val="Listepuces1"/>
      <w:lvlText w:val=""/>
      <w:lvlJc w:val="left"/>
      <w:pPr>
        <w:tabs>
          <w:tab w:val="num" w:pos="1418"/>
        </w:tabs>
        <w:ind w:left="1418"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34C5258"/>
    <w:multiLevelType w:val="multilevel"/>
    <w:tmpl w:val="E82CA2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CE1F8C"/>
    <w:multiLevelType w:val="hybridMultilevel"/>
    <w:tmpl w:val="FB8CC3E4"/>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30" w15:restartNumberingAfterBreak="0">
    <w:nsid w:val="56360BCD"/>
    <w:multiLevelType w:val="hybridMultilevel"/>
    <w:tmpl w:val="A74C9970"/>
    <w:lvl w:ilvl="0" w:tplc="C72ED494">
      <w:start w:val="4"/>
      <w:numFmt w:val="bullet"/>
      <w:lvlText w:val="-"/>
      <w:lvlJc w:val="left"/>
      <w:pPr>
        <w:tabs>
          <w:tab w:val="num" w:pos="1080"/>
        </w:tabs>
        <w:ind w:left="1080" w:hanging="360"/>
      </w:pPr>
      <w:rPr>
        <w:rFonts w:ascii="Times New Roman" w:eastAsia="Times New Roman" w:hAnsi="Times New Roman" w:cs="Times New Roman" w:hint="default"/>
      </w:rPr>
    </w:lvl>
    <w:lvl w:ilvl="1" w:tplc="A92A2822" w:tentative="1">
      <w:start w:val="1"/>
      <w:numFmt w:val="bullet"/>
      <w:lvlText w:val="o"/>
      <w:lvlJc w:val="left"/>
      <w:pPr>
        <w:tabs>
          <w:tab w:val="num" w:pos="1800"/>
        </w:tabs>
        <w:ind w:left="1800" w:hanging="360"/>
      </w:pPr>
      <w:rPr>
        <w:rFonts w:ascii="Courier New" w:hAnsi="Courier New" w:cs="Courier New" w:hint="default"/>
      </w:rPr>
    </w:lvl>
    <w:lvl w:ilvl="2" w:tplc="EABA9480" w:tentative="1">
      <w:start w:val="1"/>
      <w:numFmt w:val="bullet"/>
      <w:lvlText w:val=""/>
      <w:lvlJc w:val="left"/>
      <w:pPr>
        <w:tabs>
          <w:tab w:val="num" w:pos="2520"/>
        </w:tabs>
        <w:ind w:left="2520" w:hanging="360"/>
      </w:pPr>
      <w:rPr>
        <w:rFonts w:ascii="Wingdings" w:hAnsi="Wingdings" w:hint="default"/>
      </w:rPr>
    </w:lvl>
    <w:lvl w:ilvl="3" w:tplc="5664BD7E" w:tentative="1">
      <w:start w:val="1"/>
      <w:numFmt w:val="bullet"/>
      <w:lvlText w:val=""/>
      <w:lvlJc w:val="left"/>
      <w:pPr>
        <w:tabs>
          <w:tab w:val="num" w:pos="3240"/>
        </w:tabs>
        <w:ind w:left="3240" w:hanging="360"/>
      </w:pPr>
      <w:rPr>
        <w:rFonts w:ascii="Symbol" w:hAnsi="Symbol" w:hint="default"/>
      </w:rPr>
    </w:lvl>
    <w:lvl w:ilvl="4" w:tplc="263294BC" w:tentative="1">
      <w:start w:val="1"/>
      <w:numFmt w:val="bullet"/>
      <w:lvlText w:val="o"/>
      <w:lvlJc w:val="left"/>
      <w:pPr>
        <w:tabs>
          <w:tab w:val="num" w:pos="3960"/>
        </w:tabs>
        <w:ind w:left="3960" w:hanging="360"/>
      </w:pPr>
      <w:rPr>
        <w:rFonts w:ascii="Courier New" w:hAnsi="Courier New" w:cs="Courier New" w:hint="default"/>
      </w:rPr>
    </w:lvl>
    <w:lvl w:ilvl="5" w:tplc="7432FD74" w:tentative="1">
      <w:start w:val="1"/>
      <w:numFmt w:val="bullet"/>
      <w:lvlText w:val=""/>
      <w:lvlJc w:val="left"/>
      <w:pPr>
        <w:tabs>
          <w:tab w:val="num" w:pos="4680"/>
        </w:tabs>
        <w:ind w:left="4680" w:hanging="360"/>
      </w:pPr>
      <w:rPr>
        <w:rFonts w:ascii="Wingdings" w:hAnsi="Wingdings" w:hint="default"/>
      </w:rPr>
    </w:lvl>
    <w:lvl w:ilvl="6" w:tplc="E61C54B6" w:tentative="1">
      <w:start w:val="1"/>
      <w:numFmt w:val="bullet"/>
      <w:lvlText w:val=""/>
      <w:lvlJc w:val="left"/>
      <w:pPr>
        <w:tabs>
          <w:tab w:val="num" w:pos="5400"/>
        </w:tabs>
        <w:ind w:left="5400" w:hanging="360"/>
      </w:pPr>
      <w:rPr>
        <w:rFonts w:ascii="Symbol" w:hAnsi="Symbol" w:hint="default"/>
      </w:rPr>
    </w:lvl>
    <w:lvl w:ilvl="7" w:tplc="46464480" w:tentative="1">
      <w:start w:val="1"/>
      <w:numFmt w:val="bullet"/>
      <w:lvlText w:val="o"/>
      <w:lvlJc w:val="left"/>
      <w:pPr>
        <w:tabs>
          <w:tab w:val="num" w:pos="6120"/>
        </w:tabs>
        <w:ind w:left="6120" w:hanging="360"/>
      </w:pPr>
      <w:rPr>
        <w:rFonts w:ascii="Courier New" w:hAnsi="Courier New" w:cs="Courier New" w:hint="default"/>
      </w:rPr>
    </w:lvl>
    <w:lvl w:ilvl="8" w:tplc="44CEEA90"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568856DB"/>
    <w:multiLevelType w:val="hybridMultilevel"/>
    <w:tmpl w:val="C3588214"/>
    <w:lvl w:ilvl="0" w:tplc="FFFFFFFF">
      <w:start w:val="1"/>
      <w:numFmt w:val="bullet"/>
      <w:lvlText w:val="o"/>
      <w:lvlJc w:val="left"/>
      <w:pPr>
        <w:tabs>
          <w:tab w:val="num" w:pos="1495"/>
        </w:tabs>
        <w:ind w:left="1495" w:hanging="360"/>
      </w:pPr>
      <w:rPr>
        <w:rFonts w:ascii="Courier New" w:hAnsi="Courier New"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9236EF6"/>
    <w:multiLevelType w:val="hybridMultilevel"/>
    <w:tmpl w:val="C6A65428"/>
    <w:lvl w:ilvl="0" w:tplc="E1EA7D6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BAE5CF0"/>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5C92120F"/>
    <w:multiLevelType w:val="hybridMultilevel"/>
    <w:tmpl w:val="F8B82D22"/>
    <w:lvl w:ilvl="0" w:tplc="0630E0EE">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C166DE1C" w:tentative="1">
      <w:start w:val="1"/>
      <w:numFmt w:val="bullet"/>
      <w:lvlText w:val="o"/>
      <w:lvlJc w:val="left"/>
      <w:pPr>
        <w:tabs>
          <w:tab w:val="num" w:pos="1440"/>
        </w:tabs>
        <w:ind w:left="1440" w:hanging="360"/>
      </w:pPr>
      <w:rPr>
        <w:rFonts w:ascii="Courier New" w:hAnsi="Courier New" w:hint="default"/>
      </w:rPr>
    </w:lvl>
    <w:lvl w:ilvl="2" w:tplc="7DF0BC86" w:tentative="1">
      <w:start w:val="1"/>
      <w:numFmt w:val="bullet"/>
      <w:lvlText w:val=""/>
      <w:lvlJc w:val="left"/>
      <w:pPr>
        <w:tabs>
          <w:tab w:val="num" w:pos="2160"/>
        </w:tabs>
        <w:ind w:left="2160" w:hanging="360"/>
      </w:pPr>
      <w:rPr>
        <w:rFonts w:ascii="Wingdings" w:hAnsi="Wingdings" w:hint="default"/>
      </w:rPr>
    </w:lvl>
    <w:lvl w:ilvl="3" w:tplc="E1B43206" w:tentative="1">
      <w:start w:val="1"/>
      <w:numFmt w:val="bullet"/>
      <w:lvlText w:val=""/>
      <w:lvlJc w:val="left"/>
      <w:pPr>
        <w:tabs>
          <w:tab w:val="num" w:pos="2880"/>
        </w:tabs>
        <w:ind w:left="2880" w:hanging="360"/>
      </w:pPr>
      <w:rPr>
        <w:rFonts w:ascii="Symbol" w:hAnsi="Symbol" w:hint="default"/>
      </w:rPr>
    </w:lvl>
    <w:lvl w:ilvl="4" w:tplc="6352DE92" w:tentative="1">
      <w:start w:val="1"/>
      <w:numFmt w:val="bullet"/>
      <w:lvlText w:val="o"/>
      <w:lvlJc w:val="left"/>
      <w:pPr>
        <w:tabs>
          <w:tab w:val="num" w:pos="3600"/>
        </w:tabs>
        <w:ind w:left="3600" w:hanging="360"/>
      </w:pPr>
      <w:rPr>
        <w:rFonts w:ascii="Courier New" w:hAnsi="Courier New" w:hint="default"/>
      </w:rPr>
    </w:lvl>
    <w:lvl w:ilvl="5" w:tplc="0A50DA60" w:tentative="1">
      <w:start w:val="1"/>
      <w:numFmt w:val="bullet"/>
      <w:lvlText w:val=""/>
      <w:lvlJc w:val="left"/>
      <w:pPr>
        <w:tabs>
          <w:tab w:val="num" w:pos="4320"/>
        </w:tabs>
        <w:ind w:left="4320" w:hanging="360"/>
      </w:pPr>
      <w:rPr>
        <w:rFonts w:ascii="Wingdings" w:hAnsi="Wingdings" w:hint="default"/>
      </w:rPr>
    </w:lvl>
    <w:lvl w:ilvl="6" w:tplc="2072347E" w:tentative="1">
      <w:start w:val="1"/>
      <w:numFmt w:val="bullet"/>
      <w:lvlText w:val=""/>
      <w:lvlJc w:val="left"/>
      <w:pPr>
        <w:tabs>
          <w:tab w:val="num" w:pos="5040"/>
        </w:tabs>
        <w:ind w:left="5040" w:hanging="360"/>
      </w:pPr>
      <w:rPr>
        <w:rFonts w:ascii="Symbol" w:hAnsi="Symbol" w:hint="default"/>
      </w:rPr>
    </w:lvl>
    <w:lvl w:ilvl="7" w:tplc="3230D42E" w:tentative="1">
      <w:start w:val="1"/>
      <w:numFmt w:val="bullet"/>
      <w:lvlText w:val="o"/>
      <w:lvlJc w:val="left"/>
      <w:pPr>
        <w:tabs>
          <w:tab w:val="num" w:pos="5760"/>
        </w:tabs>
        <w:ind w:left="5760" w:hanging="360"/>
      </w:pPr>
      <w:rPr>
        <w:rFonts w:ascii="Courier New" w:hAnsi="Courier New" w:hint="default"/>
      </w:rPr>
    </w:lvl>
    <w:lvl w:ilvl="8" w:tplc="9B08F78E"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F296331"/>
    <w:multiLevelType w:val="multilevel"/>
    <w:tmpl w:val="5156E20A"/>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618"/>
        </w:tabs>
        <w:ind w:left="618" w:hanging="40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572"/>
        </w:tabs>
        <w:ind w:left="1572" w:hanging="72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358"/>
        </w:tabs>
        <w:ind w:left="2358" w:hanging="108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144"/>
        </w:tabs>
        <w:ind w:left="3144" w:hanging="1440"/>
      </w:pPr>
      <w:rPr>
        <w:rFonts w:hint="default"/>
      </w:rPr>
    </w:lvl>
  </w:abstractNum>
  <w:abstractNum w:abstractNumId="37" w15:restartNumberingAfterBreak="0">
    <w:nsid w:val="63B02628"/>
    <w:multiLevelType w:val="multilevel"/>
    <w:tmpl w:val="17069A1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8" w15:restartNumberingAfterBreak="0">
    <w:nsid w:val="66A04E32"/>
    <w:multiLevelType w:val="multilevel"/>
    <w:tmpl w:val="2B189DE6"/>
    <w:lvl w:ilvl="0">
      <w:start w:val="4"/>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69897907"/>
    <w:multiLevelType w:val="hybridMultilevel"/>
    <w:tmpl w:val="55BC77A8"/>
    <w:lvl w:ilvl="0" w:tplc="3C4A6DE4">
      <w:numFmt w:val="bullet"/>
      <w:lvlText w:val="-"/>
      <w:lvlJc w:val="left"/>
      <w:pPr>
        <w:tabs>
          <w:tab w:val="num" w:pos="678"/>
        </w:tabs>
        <w:ind w:left="678" w:hanging="360"/>
      </w:pPr>
      <w:rPr>
        <w:rFonts w:ascii="Times New Roman" w:eastAsia="Times New Roman" w:hAnsi="Times New Roman" w:cs="Times New Roman" w:hint="default"/>
        <w:color w:val="3366FF"/>
        <w:sz w:val="22"/>
      </w:rPr>
    </w:lvl>
    <w:lvl w:ilvl="1" w:tplc="5F62C5CA" w:tentative="1">
      <w:start w:val="1"/>
      <w:numFmt w:val="bullet"/>
      <w:lvlText w:val="o"/>
      <w:lvlJc w:val="left"/>
      <w:pPr>
        <w:tabs>
          <w:tab w:val="num" w:pos="1398"/>
        </w:tabs>
        <w:ind w:left="1398" w:hanging="360"/>
      </w:pPr>
      <w:rPr>
        <w:rFonts w:ascii="Courier New" w:hAnsi="Courier New" w:hint="default"/>
      </w:rPr>
    </w:lvl>
    <w:lvl w:ilvl="2" w:tplc="757A3A3E" w:tentative="1">
      <w:start w:val="1"/>
      <w:numFmt w:val="bullet"/>
      <w:lvlText w:val=""/>
      <w:lvlJc w:val="left"/>
      <w:pPr>
        <w:tabs>
          <w:tab w:val="num" w:pos="2118"/>
        </w:tabs>
        <w:ind w:left="2118" w:hanging="360"/>
      </w:pPr>
      <w:rPr>
        <w:rFonts w:ascii="Wingdings" w:hAnsi="Wingdings" w:hint="default"/>
      </w:rPr>
    </w:lvl>
    <w:lvl w:ilvl="3" w:tplc="E0606028" w:tentative="1">
      <w:start w:val="1"/>
      <w:numFmt w:val="bullet"/>
      <w:lvlText w:val=""/>
      <w:lvlJc w:val="left"/>
      <w:pPr>
        <w:tabs>
          <w:tab w:val="num" w:pos="2838"/>
        </w:tabs>
        <w:ind w:left="2838" w:hanging="360"/>
      </w:pPr>
      <w:rPr>
        <w:rFonts w:ascii="Symbol" w:hAnsi="Symbol" w:hint="default"/>
      </w:rPr>
    </w:lvl>
    <w:lvl w:ilvl="4" w:tplc="793A460A" w:tentative="1">
      <w:start w:val="1"/>
      <w:numFmt w:val="bullet"/>
      <w:lvlText w:val="o"/>
      <w:lvlJc w:val="left"/>
      <w:pPr>
        <w:tabs>
          <w:tab w:val="num" w:pos="3558"/>
        </w:tabs>
        <w:ind w:left="3558" w:hanging="360"/>
      </w:pPr>
      <w:rPr>
        <w:rFonts w:ascii="Courier New" w:hAnsi="Courier New" w:hint="default"/>
      </w:rPr>
    </w:lvl>
    <w:lvl w:ilvl="5" w:tplc="757A5A70" w:tentative="1">
      <w:start w:val="1"/>
      <w:numFmt w:val="bullet"/>
      <w:lvlText w:val=""/>
      <w:lvlJc w:val="left"/>
      <w:pPr>
        <w:tabs>
          <w:tab w:val="num" w:pos="4278"/>
        </w:tabs>
        <w:ind w:left="4278" w:hanging="360"/>
      </w:pPr>
      <w:rPr>
        <w:rFonts w:ascii="Wingdings" w:hAnsi="Wingdings" w:hint="default"/>
      </w:rPr>
    </w:lvl>
    <w:lvl w:ilvl="6" w:tplc="FBB021AC" w:tentative="1">
      <w:start w:val="1"/>
      <w:numFmt w:val="bullet"/>
      <w:lvlText w:val=""/>
      <w:lvlJc w:val="left"/>
      <w:pPr>
        <w:tabs>
          <w:tab w:val="num" w:pos="4998"/>
        </w:tabs>
        <w:ind w:left="4998" w:hanging="360"/>
      </w:pPr>
      <w:rPr>
        <w:rFonts w:ascii="Symbol" w:hAnsi="Symbol" w:hint="default"/>
      </w:rPr>
    </w:lvl>
    <w:lvl w:ilvl="7" w:tplc="2C5E590C" w:tentative="1">
      <w:start w:val="1"/>
      <w:numFmt w:val="bullet"/>
      <w:lvlText w:val="o"/>
      <w:lvlJc w:val="left"/>
      <w:pPr>
        <w:tabs>
          <w:tab w:val="num" w:pos="5718"/>
        </w:tabs>
        <w:ind w:left="5718" w:hanging="360"/>
      </w:pPr>
      <w:rPr>
        <w:rFonts w:ascii="Courier New" w:hAnsi="Courier New" w:hint="default"/>
      </w:rPr>
    </w:lvl>
    <w:lvl w:ilvl="8" w:tplc="B888C8D2" w:tentative="1">
      <w:start w:val="1"/>
      <w:numFmt w:val="bullet"/>
      <w:lvlText w:val=""/>
      <w:lvlJc w:val="left"/>
      <w:pPr>
        <w:tabs>
          <w:tab w:val="num" w:pos="6438"/>
        </w:tabs>
        <w:ind w:left="6438" w:hanging="360"/>
      </w:pPr>
      <w:rPr>
        <w:rFonts w:ascii="Wingdings" w:hAnsi="Wingdings" w:hint="default"/>
      </w:rPr>
    </w:lvl>
  </w:abstractNum>
  <w:abstractNum w:abstractNumId="40" w15:restartNumberingAfterBreak="0">
    <w:nsid w:val="699F5415"/>
    <w:multiLevelType w:val="multilevel"/>
    <w:tmpl w:val="8CB2EFEE"/>
    <w:lvl w:ilvl="0">
      <w:start w:val="17"/>
      <w:numFmt w:val="bullet"/>
      <w:lvlText w:val="-"/>
      <w:lvlJc w:val="left"/>
      <w:pPr>
        <w:tabs>
          <w:tab w:val="num" w:pos="720"/>
        </w:tabs>
        <w:ind w:left="720" w:hanging="360"/>
      </w:pPr>
      <w:rPr>
        <w:rFonts w:ascii="Times New Roman" w:eastAsia="Times New Roman" w:hAnsi="Times New Roman" w:cs="Times New Roman"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56B4EC0"/>
    <w:multiLevelType w:val="hybridMultilevel"/>
    <w:tmpl w:val="8E0036AE"/>
    <w:lvl w:ilvl="0" w:tplc="C0FE5318">
      <w:start w:val="4"/>
      <w:numFmt w:val="decimal"/>
      <w:lvlText w:val="%1."/>
      <w:lvlJc w:val="left"/>
      <w:pPr>
        <w:tabs>
          <w:tab w:val="num" w:pos="720"/>
        </w:tabs>
        <w:ind w:left="720" w:hanging="360"/>
      </w:pPr>
      <w:rPr>
        <w:rFonts w:hint="default"/>
      </w:rPr>
    </w:lvl>
    <w:lvl w:ilvl="1" w:tplc="040C0003">
      <w:numFmt w:val="none"/>
      <w:lvlText w:val=""/>
      <w:lvlJc w:val="left"/>
      <w:pPr>
        <w:tabs>
          <w:tab w:val="num" w:pos="360"/>
        </w:tabs>
      </w:pPr>
    </w:lvl>
    <w:lvl w:ilvl="2" w:tplc="040C0005">
      <w:numFmt w:val="none"/>
      <w:lvlText w:val=""/>
      <w:lvlJc w:val="left"/>
      <w:pPr>
        <w:tabs>
          <w:tab w:val="num" w:pos="360"/>
        </w:tabs>
      </w:pPr>
    </w:lvl>
    <w:lvl w:ilvl="3" w:tplc="040C0001">
      <w:numFmt w:val="none"/>
      <w:lvlText w:val=""/>
      <w:lvlJc w:val="left"/>
      <w:pPr>
        <w:tabs>
          <w:tab w:val="num" w:pos="360"/>
        </w:tabs>
      </w:pPr>
    </w:lvl>
    <w:lvl w:ilvl="4" w:tplc="040C0003">
      <w:numFmt w:val="none"/>
      <w:lvlText w:val=""/>
      <w:lvlJc w:val="left"/>
      <w:pPr>
        <w:tabs>
          <w:tab w:val="num" w:pos="360"/>
        </w:tabs>
      </w:pPr>
    </w:lvl>
    <w:lvl w:ilvl="5" w:tplc="040C0005">
      <w:numFmt w:val="none"/>
      <w:lvlText w:val=""/>
      <w:lvlJc w:val="left"/>
      <w:pPr>
        <w:tabs>
          <w:tab w:val="num" w:pos="360"/>
        </w:tabs>
      </w:pPr>
    </w:lvl>
    <w:lvl w:ilvl="6" w:tplc="040C0001">
      <w:numFmt w:val="none"/>
      <w:lvlText w:val=""/>
      <w:lvlJc w:val="left"/>
      <w:pPr>
        <w:tabs>
          <w:tab w:val="num" w:pos="360"/>
        </w:tabs>
      </w:pPr>
    </w:lvl>
    <w:lvl w:ilvl="7" w:tplc="040C0003">
      <w:numFmt w:val="none"/>
      <w:lvlText w:val=""/>
      <w:lvlJc w:val="left"/>
      <w:pPr>
        <w:tabs>
          <w:tab w:val="num" w:pos="360"/>
        </w:tabs>
      </w:pPr>
    </w:lvl>
    <w:lvl w:ilvl="8" w:tplc="040C0005">
      <w:numFmt w:val="none"/>
      <w:lvlText w:val=""/>
      <w:lvlJc w:val="left"/>
      <w:pPr>
        <w:tabs>
          <w:tab w:val="num" w:pos="360"/>
        </w:tabs>
      </w:pPr>
    </w:lvl>
  </w:abstractNum>
  <w:abstractNum w:abstractNumId="42" w15:restartNumberingAfterBreak="0">
    <w:nsid w:val="7DEF1A84"/>
    <w:multiLevelType w:val="multilevel"/>
    <w:tmpl w:val="F6D0434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43" w15:restartNumberingAfterBreak="0">
    <w:nsid w:val="7E5C6837"/>
    <w:multiLevelType w:val="multilevel"/>
    <w:tmpl w:val="B2760240"/>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1125"/>
        </w:tabs>
        <w:ind w:left="1125" w:hanging="40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4" w15:restartNumberingAfterBreak="0">
    <w:nsid w:val="7FEE3438"/>
    <w:multiLevelType w:val="hybridMultilevel"/>
    <w:tmpl w:val="FF96D4B4"/>
    <w:lvl w:ilvl="0" w:tplc="F3E074D2">
      <w:start w:val="3"/>
      <w:numFmt w:val="bullet"/>
      <w:lvlText w:val="-"/>
      <w:lvlJc w:val="left"/>
      <w:pPr>
        <w:ind w:left="1080" w:hanging="360"/>
      </w:pPr>
      <w:rPr>
        <w:rFonts w:ascii="Times New Roman" w:eastAsia="Times New Roman" w:hAnsi="Times New Roman"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num w:numId="1">
    <w:abstractNumId w:val="13"/>
  </w:num>
  <w:num w:numId="2">
    <w:abstractNumId w:val="2"/>
  </w:num>
  <w:num w:numId="3">
    <w:abstractNumId w:val="27"/>
  </w:num>
  <w:num w:numId="4">
    <w:abstractNumId w:val="1"/>
  </w:num>
  <w:num w:numId="5">
    <w:abstractNumId w:val="0"/>
  </w:num>
  <w:num w:numId="6">
    <w:abstractNumId w:val="34"/>
  </w:num>
  <w:num w:numId="7">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8">
    <w:abstractNumId w:val="17"/>
  </w:num>
  <w:num w:numId="9">
    <w:abstractNumId w:val="14"/>
  </w:num>
  <w:num w:numId="10">
    <w:abstractNumId w:val="8"/>
  </w:num>
  <w:num w:numId="11">
    <w:abstractNumId w:val="10"/>
  </w:num>
  <w:num w:numId="12">
    <w:abstractNumId w:val="19"/>
  </w:num>
  <w:num w:numId="13">
    <w:abstractNumId w:val="41"/>
  </w:num>
  <w:num w:numId="14">
    <w:abstractNumId w:val="11"/>
  </w:num>
  <w:num w:numId="15">
    <w:abstractNumId w:val="43"/>
  </w:num>
  <w:num w:numId="16">
    <w:abstractNumId w:val="17"/>
  </w:num>
  <w:num w:numId="17">
    <w:abstractNumId w:val="36"/>
  </w:num>
  <w:num w:numId="18">
    <w:abstractNumId w:val="30"/>
  </w:num>
  <w:num w:numId="19">
    <w:abstractNumId w:val="20"/>
  </w:num>
  <w:num w:numId="20">
    <w:abstractNumId w:val="39"/>
  </w:num>
  <w:num w:numId="21">
    <w:abstractNumId w:val="9"/>
  </w:num>
  <w:num w:numId="22">
    <w:abstractNumId w:val="35"/>
  </w:num>
  <w:num w:numId="23">
    <w:abstractNumId w:val="33"/>
  </w:num>
  <w:num w:numId="24">
    <w:abstractNumId w:val="24"/>
  </w:num>
  <w:num w:numId="25">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26">
    <w:abstractNumId w:val="12"/>
  </w:num>
  <w:num w:numId="27">
    <w:abstractNumId w:val="28"/>
  </w:num>
  <w:num w:numId="28">
    <w:abstractNumId w:val="25"/>
  </w:num>
  <w:num w:numId="29">
    <w:abstractNumId w:val="37"/>
  </w:num>
  <w:num w:numId="30">
    <w:abstractNumId w:val="7"/>
  </w:num>
  <w:num w:numId="31">
    <w:abstractNumId w:val="6"/>
  </w:num>
  <w:num w:numId="32">
    <w:abstractNumId w:val="42"/>
  </w:num>
  <w:num w:numId="33">
    <w:abstractNumId w:val="17"/>
  </w:num>
  <w:num w:numId="34">
    <w:abstractNumId w:val="16"/>
  </w:num>
  <w:num w:numId="35">
    <w:abstractNumId w:val="40"/>
  </w:num>
  <w:num w:numId="36">
    <w:abstractNumId w:val="32"/>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num>
  <w:num w:numId="39">
    <w:abstractNumId w:val="35"/>
  </w:num>
  <w:num w:numId="40">
    <w:abstractNumId w:val="29"/>
  </w:num>
  <w:num w:numId="41">
    <w:abstractNumId w:val="5"/>
  </w:num>
  <w:num w:numId="42">
    <w:abstractNumId w:val="4"/>
  </w:num>
  <w:num w:numId="43">
    <w:abstractNumId w:val="15"/>
  </w:num>
  <w:num w:numId="44">
    <w:abstractNumId w:val="22"/>
  </w:num>
  <w:num w:numId="45">
    <w:abstractNumId w:val="15"/>
  </w:num>
  <w:num w:numId="46">
    <w:abstractNumId w:val="4"/>
  </w:num>
  <w:num w:numId="47">
    <w:abstractNumId w:val="26"/>
  </w:num>
  <w:num w:numId="48">
    <w:abstractNumId w:val="44"/>
  </w:num>
  <w:num w:numId="49">
    <w:abstractNumId w:val="38"/>
  </w:num>
  <w:num w:numId="50">
    <w:abstractNumId w:val="27"/>
  </w:num>
  <w:num w:numId="51">
    <w:abstractNumId w:val="21"/>
  </w:num>
  <w:num w:numId="52">
    <w:abstractNumId w:val="4"/>
  </w:num>
  <w:num w:numId="53">
    <w:abstractNumId w:val="21"/>
  </w:num>
  <w:num w:numId="54">
    <w:abstractNumId w:val="27"/>
  </w:num>
  <w:num w:numId="55">
    <w:abstractNumId w:val="23"/>
  </w:num>
  <w:num w:numId="56">
    <w:abstractNumId w:val="18"/>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PERT Benjamin CR1">
    <w15:presenceInfo w15:providerId="None" w15:userId="RIPERT Benjamin CR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52225"/>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372"/>
    <w:rsid w:val="00000B75"/>
    <w:rsid w:val="000171A0"/>
    <w:rsid w:val="000425B8"/>
    <w:rsid w:val="0004792C"/>
    <w:rsid w:val="000615D5"/>
    <w:rsid w:val="000636AF"/>
    <w:rsid w:val="0006608A"/>
    <w:rsid w:val="0006674E"/>
    <w:rsid w:val="00071307"/>
    <w:rsid w:val="0007718C"/>
    <w:rsid w:val="000836BA"/>
    <w:rsid w:val="000837E5"/>
    <w:rsid w:val="000841B1"/>
    <w:rsid w:val="00092D41"/>
    <w:rsid w:val="00094747"/>
    <w:rsid w:val="000A2BD8"/>
    <w:rsid w:val="000B2715"/>
    <w:rsid w:val="000B7D95"/>
    <w:rsid w:val="000E42E3"/>
    <w:rsid w:val="000F1294"/>
    <w:rsid w:val="000F1896"/>
    <w:rsid w:val="000F4BAF"/>
    <w:rsid w:val="001021EB"/>
    <w:rsid w:val="00102494"/>
    <w:rsid w:val="00104BDB"/>
    <w:rsid w:val="00106D3E"/>
    <w:rsid w:val="001306D0"/>
    <w:rsid w:val="001322C3"/>
    <w:rsid w:val="00136458"/>
    <w:rsid w:val="00150C98"/>
    <w:rsid w:val="001516DC"/>
    <w:rsid w:val="00151A62"/>
    <w:rsid w:val="00161F93"/>
    <w:rsid w:val="00162724"/>
    <w:rsid w:val="0016453B"/>
    <w:rsid w:val="00172BA2"/>
    <w:rsid w:val="00174859"/>
    <w:rsid w:val="00182891"/>
    <w:rsid w:val="00194904"/>
    <w:rsid w:val="00196181"/>
    <w:rsid w:val="001968AB"/>
    <w:rsid w:val="001A18E7"/>
    <w:rsid w:val="001A69B9"/>
    <w:rsid w:val="001B69D1"/>
    <w:rsid w:val="001D34B2"/>
    <w:rsid w:val="001E0007"/>
    <w:rsid w:val="001E25DD"/>
    <w:rsid w:val="001E67F8"/>
    <w:rsid w:val="001F2AF8"/>
    <w:rsid w:val="001F7F45"/>
    <w:rsid w:val="002020BD"/>
    <w:rsid w:val="00205731"/>
    <w:rsid w:val="00206929"/>
    <w:rsid w:val="00216910"/>
    <w:rsid w:val="00225E16"/>
    <w:rsid w:val="00232349"/>
    <w:rsid w:val="00232E2A"/>
    <w:rsid w:val="00235A8F"/>
    <w:rsid w:val="0025052D"/>
    <w:rsid w:val="00257253"/>
    <w:rsid w:val="00266099"/>
    <w:rsid w:val="00280C87"/>
    <w:rsid w:val="002920B8"/>
    <w:rsid w:val="00294F58"/>
    <w:rsid w:val="00295C23"/>
    <w:rsid w:val="002A6648"/>
    <w:rsid w:val="002B4600"/>
    <w:rsid w:val="002B4683"/>
    <w:rsid w:val="002C3DC3"/>
    <w:rsid w:val="002C4EA2"/>
    <w:rsid w:val="002D4238"/>
    <w:rsid w:val="002D5684"/>
    <w:rsid w:val="002D5D86"/>
    <w:rsid w:val="002E0864"/>
    <w:rsid w:val="002E569E"/>
    <w:rsid w:val="003036CB"/>
    <w:rsid w:val="0031226A"/>
    <w:rsid w:val="003175CD"/>
    <w:rsid w:val="003213C2"/>
    <w:rsid w:val="00332798"/>
    <w:rsid w:val="00333571"/>
    <w:rsid w:val="003339CD"/>
    <w:rsid w:val="00336661"/>
    <w:rsid w:val="0034056F"/>
    <w:rsid w:val="0035176C"/>
    <w:rsid w:val="00354B23"/>
    <w:rsid w:val="00366330"/>
    <w:rsid w:val="00374D39"/>
    <w:rsid w:val="00382421"/>
    <w:rsid w:val="003873C2"/>
    <w:rsid w:val="00397332"/>
    <w:rsid w:val="003A39B6"/>
    <w:rsid w:val="003A5DA7"/>
    <w:rsid w:val="003B6DA3"/>
    <w:rsid w:val="003C01A5"/>
    <w:rsid w:val="003C0448"/>
    <w:rsid w:val="003D1604"/>
    <w:rsid w:val="003E334E"/>
    <w:rsid w:val="003E4B1A"/>
    <w:rsid w:val="003E706D"/>
    <w:rsid w:val="003F0559"/>
    <w:rsid w:val="003F4A2F"/>
    <w:rsid w:val="003F5E36"/>
    <w:rsid w:val="003F6DD7"/>
    <w:rsid w:val="00415D2F"/>
    <w:rsid w:val="004167B8"/>
    <w:rsid w:val="00417C87"/>
    <w:rsid w:val="00420658"/>
    <w:rsid w:val="00443372"/>
    <w:rsid w:val="00445E8B"/>
    <w:rsid w:val="00452C0F"/>
    <w:rsid w:val="004533B6"/>
    <w:rsid w:val="00454FE3"/>
    <w:rsid w:val="00460838"/>
    <w:rsid w:val="00461185"/>
    <w:rsid w:val="00462C15"/>
    <w:rsid w:val="00463184"/>
    <w:rsid w:val="0046474A"/>
    <w:rsid w:val="00473C22"/>
    <w:rsid w:val="00480EF3"/>
    <w:rsid w:val="0048145C"/>
    <w:rsid w:val="0048672E"/>
    <w:rsid w:val="004911DD"/>
    <w:rsid w:val="00492CE4"/>
    <w:rsid w:val="004B27A0"/>
    <w:rsid w:val="004B4F18"/>
    <w:rsid w:val="004E05CD"/>
    <w:rsid w:val="004E0E98"/>
    <w:rsid w:val="004E10F1"/>
    <w:rsid w:val="004E2CEF"/>
    <w:rsid w:val="004E5961"/>
    <w:rsid w:val="004E61B1"/>
    <w:rsid w:val="004F1EE9"/>
    <w:rsid w:val="005054FE"/>
    <w:rsid w:val="00507159"/>
    <w:rsid w:val="005076C0"/>
    <w:rsid w:val="00515E77"/>
    <w:rsid w:val="005224EC"/>
    <w:rsid w:val="00525EEE"/>
    <w:rsid w:val="00526355"/>
    <w:rsid w:val="00543D06"/>
    <w:rsid w:val="0054417E"/>
    <w:rsid w:val="0055087B"/>
    <w:rsid w:val="00553721"/>
    <w:rsid w:val="00556DD8"/>
    <w:rsid w:val="005603C1"/>
    <w:rsid w:val="00563007"/>
    <w:rsid w:val="00563300"/>
    <w:rsid w:val="00565C0A"/>
    <w:rsid w:val="005668FE"/>
    <w:rsid w:val="005711BD"/>
    <w:rsid w:val="00572890"/>
    <w:rsid w:val="00582A5E"/>
    <w:rsid w:val="00583223"/>
    <w:rsid w:val="0058394A"/>
    <w:rsid w:val="005858B8"/>
    <w:rsid w:val="00590E66"/>
    <w:rsid w:val="0059159E"/>
    <w:rsid w:val="00594783"/>
    <w:rsid w:val="005A3193"/>
    <w:rsid w:val="005A3AD5"/>
    <w:rsid w:val="005B145C"/>
    <w:rsid w:val="005B3D2B"/>
    <w:rsid w:val="005E3FBF"/>
    <w:rsid w:val="005F4A61"/>
    <w:rsid w:val="006006C3"/>
    <w:rsid w:val="006041A4"/>
    <w:rsid w:val="0061119F"/>
    <w:rsid w:val="006139BC"/>
    <w:rsid w:val="00615763"/>
    <w:rsid w:val="00620FCC"/>
    <w:rsid w:val="00621071"/>
    <w:rsid w:val="00621AB0"/>
    <w:rsid w:val="00623ECA"/>
    <w:rsid w:val="006267C8"/>
    <w:rsid w:val="00632284"/>
    <w:rsid w:val="006504BE"/>
    <w:rsid w:val="006504F4"/>
    <w:rsid w:val="006615AC"/>
    <w:rsid w:val="00663C1E"/>
    <w:rsid w:val="00666295"/>
    <w:rsid w:val="00681AB9"/>
    <w:rsid w:val="00682421"/>
    <w:rsid w:val="0069577E"/>
    <w:rsid w:val="006A676C"/>
    <w:rsid w:val="006A7F9B"/>
    <w:rsid w:val="006C2051"/>
    <w:rsid w:val="006C3C93"/>
    <w:rsid w:val="006C77A9"/>
    <w:rsid w:val="006D14DF"/>
    <w:rsid w:val="006E0D35"/>
    <w:rsid w:val="006E3317"/>
    <w:rsid w:val="006F1E5C"/>
    <w:rsid w:val="006F4AD4"/>
    <w:rsid w:val="006F4C5C"/>
    <w:rsid w:val="00711364"/>
    <w:rsid w:val="00712567"/>
    <w:rsid w:val="00716186"/>
    <w:rsid w:val="007166FE"/>
    <w:rsid w:val="00722420"/>
    <w:rsid w:val="00730196"/>
    <w:rsid w:val="00732A59"/>
    <w:rsid w:val="00735483"/>
    <w:rsid w:val="0074775F"/>
    <w:rsid w:val="00752352"/>
    <w:rsid w:val="00776F1B"/>
    <w:rsid w:val="00777947"/>
    <w:rsid w:val="00780B78"/>
    <w:rsid w:val="0078767C"/>
    <w:rsid w:val="00790334"/>
    <w:rsid w:val="00797194"/>
    <w:rsid w:val="007A72DD"/>
    <w:rsid w:val="007B0FEF"/>
    <w:rsid w:val="007B380F"/>
    <w:rsid w:val="007B64F9"/>
    <w:rsid w:val="007C0FEA"/>
    <w:rsid w:val="007C58A3"/>
    <w:rsid w:val="007D2692"/>
    <w:rsid w:val="007E12BA"/>
    <w:rsid w:val="007E1ED9"/>
    <w:rsid w:val="007E346D"/>
    <w:rsid w:val="008157FA"/>
    <w:rsid w:val="00815D86"/>
    <w:rsid w:val="00820495"/>
    <w:rsid w:val="00823728"/>
    <w:rsid w:val="0082472C"/>
    <w:rsid w:val="008268E7"/>
    <w:rsid w:val="00830D53"/>
    <w:rsid w:val="00835F24"/>
    <w:rsid w:val="00837215"/>
    <w:rsid w:val="00841440"/>
    <w:rsid w:val="00842514"/>
    <w:rsid w:val="008437D6"/>
    <w:rsid w:val="008441D5"/>
    <w:rsid w:val="00863085"/>
    <w:rsid w:val="00866D3F"/>
    <w:rsid w:val="008700F3"/>
    <w:rsid w:val="00873B6F"/>
    <w:rsid w:val="0087556C"/>
    <w:rsid w:val="00880351"/>
    <w:rsid w:val="0088709C"/>
    <w:rsid w:val="00892685"/>
    <w:rsid w:val="008A3FA2"/>
    <w:rsid w:val="008B578E"/>
    <w:rsid w:val="008B7748"/>
    <w:rsid w:val="008C1040"/>
    <w:rsid w:val="008C2C71"/>
    <w:rsid w:val="008F4172"/>
    <w:rsid w:val="008F4E6F"/>
    <w:rsid w:val="008F72CE"/>
    <w:rsid w:val="00904F89"/>
    <w:rsid w:val="009066D5"/>
    <w:rsid w:val="00917577"/>
    <w:rsid w:val="0092067E"/>
    <w:rsid w:val="00920EFD"/>
    <w:rsid w:val="00921B6C"/>
    <w:rsid w:val="0092314F"/>
    <w:rsid w:val="00924DF2"/>
    <w:rsid w:val="009508AA"/>
    <w:rsid w:val="00951032"/>
    <w:rsid w:val="009528EB"/>
    <w:rsid w:val="00972DBC"/>
    <w:rsid w:val="0097304E"/>
    <w:rsid w:val="00975FCF"/>
    <w:rsid w:val="0097693F"/>
    <w:rsid w:val="00977EAE"/>
    <w:rsid w:val="00983225"/>
    <w:rsid w:val="009951E7"/>
    <w:rsid w:val="009A7BC9"/>
    <w:rsid w:val="009B5843"/>
    <w:rsid w:val="009C5740"/>
    <w:rsid w:val="009C7E1C"/>
    <w:rsid w:val="009D34FC"/>
    <w:rsid w:val="009D5042"/>
    <w:rsid w:val="009D77ED"/>
    <w:rsid w:val="009E7E31"/>
    <w:rsid w:val="009F68ED"/>
    <w:rsid w:val="009F7F4E"/>
    <w:rsid w:val="00A05103"/>
    <w:rsid w:val="00A051F6"/>
    <w:rsid w:val="00A110E0"/>
    <w:rsid w:val="00A1351B"/>
    <w:rsid w:val="00A13E59"/>
    <w:rsid w:val="00A14DFB"/>
    <w:rsid w:val="00A15D81"/>
    <w:rsid w:val="00A471ED"/>
    <w:rsid w:val="00A60A2A"/>
    <w:rsid w:val="00A7475E"/>
    <w:rsid w:val="00A84F75"/>
    <w:rsid w:val="00A913CD"/>
    <w:rsid w:val="00A92F8E"/>
    <w:rsid w:val="00AA04F6"/>
    <w:rsid w:val="00AB21D3"/>
    <w:rsid w:val="00AC070F"/>
    <w:rsid w:val="00AC2948"/>
    <w:rsid w:val="00AC63B4"/>
    <w:rsid w:val="00AD0F50"/>
    <w:rsid w:val="00AD1771"/>
    <w:rsid w:val="00AD3F38"/>
    <w:rsid w:val="00AF3383"/>
    <w:rsid w:val="00AF588D"/>
    <w:rsid w:val="00AF74F3"/>
    <w:rsid w:val="00B00090"/>
    <w:rsid w:val="00B115A2"/>
    <w:rsid w:val="00B158A4"/>
    <w:rsid w:val="00B21C70"/>
    <w:rsid w:val="00B24DB8"/>
    <w:rsid w:val="00B31D4F"/>
    <w:rsid w:val="00B33BF9"/>
    <w:rsid w:val="00B37A6E"/>
    <w:rsid w:val="00B45A04"/>
    <w:rsid w:val="00B4791A"/>
    <w:rsid w:val="00B5450B"/>
    <w:rsid w:val="00B63733"/>
    <w:rsid w:val="00B65301"/>
    <w:rsid w:val="00B70B88"/>
    <w:rsid w:val="00B75E11"/>
    <w:rsid w:val="00B919C0"/>
    <w:rsid w:val="00B933D3"/>
    <w:rsid w:val="00B95F62"/>
    <w:rsid w:val="00BA7EF5"/>
    <w:rsid w:val="00BD2B6C"/>
    <w:rsid w:val="00BE0661"/>
    <w:rsid w:val="00BE63BF"/>
    <w:rsid w:val="00BE6A92"/>
    <w:rsid w:val="00BF55EC"/>
    <w:rsid w:val="00C0321E"/>
    <w:rsid w:val="00C07477"/>
    <w:rsid w:val="00C10284"/>
    <w:rsid w:val="00C253FD"/>
    <w:rsid w:val="00C513E1"/>
    <w:rsid w:val="00C73213"/>
    <w:rsid w:val="00C81A65"/>
    <w:rsid w:val="00C83BB5"/>
    <w:rsid w:val="00C87A7E"/>
    <w:rsid w:val="00C90281"/>
    <w:rsid w:val="00C9077E"/>
    <w:rsid w:val="00CA2349"/>
    <w:rsid w:val="00CA55D1"/>
    <w:rsid w:val="00CB3AC4"/>
    <w:rsid w:val="00CB7674"/>
    <w:rsid w:val="00CC474E"/>
    <w:rsid w:val="00CC69C0"/>
    <w:rsid w:val="00CD51E2"/>
    <w:rsid w:val="00CD6C9F"/>
    <w:rsid w:val="00CF737A"/>
    <w:rsid w:val="00D05C34"/>
    <w:rsid w:val="00D1439A"/>
    <w:rsid w:val="00D146D1"/>
    <w:rsid w:val="00D27708"/>
    <w:rsid w:val="00D41D23"/>
    <w:rsid w:val="00D43171"/>
    <w:rsid w:val="00D44ECC"/>
    <w:rsid w:val="00D561E1"/>
    <w:rsid w:val="00D57D5E"/>
    <w:rsid w:val="00D62785"/>
    <w:rsid w:val="00D671E1"/>
    <w:rsid w:val="00D711C1"/>
    <w:rsid w:val="00D85239"/>
    <w:rsid w:val="00D978BE"/>
    <w:rsid w:val="00DA06CB"/>
    <w:rsid w:val="00DA3F6B"/>
    <w:rsid w:val="00DA4A2C"/>
    <w:rsid w:val="00DB4D59"/>
    <w:rsid w:val="00DD31C4"/>
    <w:rsid w:val="00DD50D3"/>
    <w:rsid w:val="00DF757F"/>
    <w:rsid w:val="00E00F5A"/>
    <w:rsid w:val="00E05038"/>
    <w:rsid w:val="00E16FFC"/>
    <w:rsid w:val="00E46CF3"/>
    <w:rsid w:val="00E540DC"/>
    <w:rsid w:val="00E60D63"/>
    <w:rsid w:val="00E61413"/>
    <w:rsid w:val="00E644D2"/>
    <w:rsid w:val="00E65D45"/>
    <w:rsid w:val="00E8461B"/>
    <w:rsid w:val="00E8483F"/>
    <w:rsid w:val="00E84B52"/>
    <w:rsid w:val="00E85772"/>
    <w:rsid w:val="00E9717F"/>
    <w:rsid w:val="00EA1A22"/>
    <w:rsid w:val="00EA3EFF"/>
    <w:rsid w:val="00EB03AA"/>
    <w:rsid w:val="00EB58E2"/>
    <w:rsid w:val="00EC6EBB"/>
    <w:rsid w:val="00ED4708"/>
    <w:rsid w:val="00EF479B"/>
    <w:rsid w:val="00EF5F20"/>
    <w:rsid w:val="00F1435F"/>
    <w:rsid w:val="00F22157"/>
    <w:rsid w:val="00F23806"/>
    <w:rsid w:val="00F25F43"/>
    <w:rsid w:val="00F26C52"/>
    <w:rsid w:val="00F364CB"/>
    <w:rsid w:val="00F37767"/>
    <w:rsid w:val="00F46CD5"/>
    <w:rsid w:val="00F50355"/>
    <w:rsid w:val="00F5216A"/>
    <w:rsid w:val="00F56D82"/>
    <w:rsid w:val="00F56DF8"/>
    <w:rsid w:val="00F60292"/>
    <w:rsid w:val="00F62AFA"/>
    <w:rsid w:val="00F760DD"/>
    <w:rsid w:val="00F8415E"/>
    <w:rsid w:val="00F8685A"/>
    <w:rsid w:val="00F91BF8"/>
    <w:rsid w:val="00F969F8"/>
    <w:rsid w:val="00FC57EC"/>
    <w:rsid w:val="00FC5B76"/>
    <w:rsid w:val="00FD0417"/>
    <w:rsid w:val="00FF4D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52225"/>
    <o:shapelayout v:ext="edit">
      <o:idmap v:ext="edit" data="1"/>
    </o:shapelayout>
  </w:shapeDefaults>
  <w:decimalSymbol w:val=","/>
  <w:listSeparator w:val=";"/>
  <w14:docId w14:val="146A6E91"/>
  <w15:chartTrackingRefBased/>
  <w15:docId w15:val="{2045C02E-4DA9-4FDD-AD77-D271F9F86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annotation text"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link w:val="Titre3Car"/>
    <w:autoRedefine/>
    <w:qFormat/>
    <w:rsid w:val="008B7748"/>
    <w:pPr>
      <w:keepNext/>
      <w:numPr>
        <w:ilvl w:val="1"/>
        <w:numId w:val="8"/>
      </w:numPr>
      <w:tabs>
        <w:tab w:val="clear" w:pos="716"/>
        <w:tab w:val="num" w:pos="426"/>
      </w:tabs>
      <w:spacing w:before="120" w:after="120"/>
      <w:ind w:left="0" w:firstLine="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style>
  <w:style w:type="paragraph" w:styleId="Retraitcorpsdetexte">
    <w:name w:val="Body Text Indent"/>
    <w:basedOn w:val="Normal"/>
    <w:pPr>
      <w:ind w:firstLine="567"/>
    </w:p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uiPriority w:val="99"/>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21"/>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21"/>
      </w:numPr>
      <w:tabs>
        <w:tab w:val="left" w:pos="1701"/>
      </w:tabs>
      <w:ind w:left="1701" w:hanging="567"/>
    </w:pPr>
    <w:rPr>
      <w:b/>
      <w:bCs/>
      <w:i/>
      <w:iCs/>
    </w:rPr>
  </w:style>
  <w:style w:type="paragraph" w:customStyle="1" w:styleId="Titre4-SDFC">
    <w:name w:val="Titre 4 - SDFC"/>
    <w:basedOn w:val="Normal"/>
    <w:pPr>
      <w:numPr>
        <w:ilvl w:val="3"/>
        <w:numId w:val="21"/>
      </w:numPr>
    </w:pPr>
  </w:style>
  <w:style w:type="paragraph" w:customStyle="1" w:styleId="Titre5-SDFC">
    <w:name w:val="Titre 5- SDFC"/>
    <w:basedOn w:val="Normal"/>
    <w:pPr>
      <w:numPr>
        <w:ilvl w:val="4"/>
        <w:numId w:val="21"/>
      </w:numPr>
    </w:pPr>
  </w:style>
  <w:style w:type="paragraph" w:customStyle="1" w:styleId="Titre6-SDFC">
    <w:name w:val="Titre 6 - SDFC"/>
    <w:basedOn w:val="Normal"/>
    <w:pPr>
      <w:numPr>
        <w:ilvl w:val="5"/>
        <w:numId w:val="21"/>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B63733"/>
    <w:rPr>
      <w:sz w:val="22"/>
    </w:rPr>
  </w:style>
  <w:style w:type="character" w:customStyle="1" w:styleId="Titre3Car">
    <w:name w:val="Titre 3 Car"/>
    <w:link w:val="Titre3"/>
    <w:rsid w:val="008B7748"/>
    <w:rPr>
      <w:rFonts w:ascii="Marianne" w:hAnsi="Marianne"/>
      <w:b/>
      <w:iCs/>
      <w:sz w:val="22"/>
    </w:rPr>
  </w:style>
  <w:style w:type="paragraph" w:customStyle="1" w:styleId="western">
    <w:name w:val="western"/>
    <w:basedOn w:val="Normal"/>
    <w:rsid w:val="008F4E6F"/>
    <w:pPr>
      <w:spacing w:before="57" w:after="0"/>
    </w:pPr>
    <w:rPr>
      <w:rFonts w:ascii="Arial" w:hAnsi="Arial" w:cs="Arial"/>
      <w:sz w:val="20"/>
    </w:rPr>
  </w:style>
  <w:style w:type="paragraph" w:customStyle="1" w:styleId="MAPAnormal">
    <w:name w:val="MAPA normal"/>
    <w:basedOn w:val="Paragraphe"/>
    <w:link w:val="MAPAnormalCar"/>
    <w:qFormat/>
    <w:rsid w:val="00A60A2A"/>
    <w:pPr>
      <w:ind w:firstLine="0"/>
    </w:pPr>
  </w:style>
  <w:style w:type="character" w:customStyle="1" w:styleId="MAPAnormalCar">
    <w:name w:val="MAPA normal Car"/>
    <w:link w:val="MAPAnormal"/>
    <w:rsid w:val="00A60A2A"/>
    <w:rPr>
      <w:sz w:val="22"/>
    </w:rPr>
  </w:style>
  <w:style w:type="character" w:customStyle="1" w:styleId="CommentaireCar">
    <w:name w:val="Commentaire Car"/>
    <w:link w:val="Commentaire"/>
    <w:uiPriority w:val="99"/>
    <w:semiHidden/>
    <w:rsid w:val="00797194"/>
    <w:rPr>
      <w:sz w:val="22"/>
    </w:rPr>
  </w:style>
  <w:style w:type="character" w:customStyle="1" w:styleId="NotedebasdepageCar">
    <w:name w:val="Note de bas de page Car"/>
    <w:link w:val="Notedebasdepage"/>
    <w:semiHidden/>
    <w:rsid w:val="00417C87"/>
  </w:style>
  <w:style w:type="paragraph" w:customStyle="1" w:styleId="ZEmetteur">
    <w:name w:val="*ZEmetteur"/>
    <w:basedOn w:val="Normal"/>
    <w:qFormat/>
    <w:rsid w:val="0082472C"/>
    <w:pPr>
      <w:spacing w:before="0" w:after="0"/>
      <w:jc w:val="right"/>
    </w:pPr>
    <w:rPr>
      <w:rFonts w:ascii="Marianne" w:eastAsia="Calibri" w:hAnsi="Marianne" w:cs="Arial"/>
      <w:b/>
      <w:noProof/>
      <w:sz w:val="24"/>
      <w:szCs w:val="24"/>
    </w:rPr>
  </w:style>
  <w:style w:type="paragraph" w:customStyle="1" w:styleId="Redacteur">
    <w:name w:val="*Redacteur"/>
    <w:basedOn w:val="Pieddepage"/>
    <w:qFormat/>
    <w:rsid w:val="00D85239"/>
    <w:pPr>
      <w:tabs>
        <w:tab w:val="clear" w:pos="4536"/>
        <w:tab w:val="clear" w:pos="9072"/>
        <w:tab w:val="right" w:pos="9923"/>
      </w:tabs>
      <w:spacing w:before="0" w:after="0"/>
      <w:jc w:val="left"/>
    </w:pPr>
    <w:rPr>
      <w:rFonts w:ascii="Marianne" w:eastAsia="Calibri" w:hAnsi="Marianne"/>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583346">
      <w:bodyDiv w:val="1"/>
      <w:marLeft w:val="0"/>
      <w:marRight w:val="0"/>
      <w:marTop w:val="0"/>
      <w:marBottom w:val="0"/>
      <w:divBdr>
        <w:top w:val="none" w:sz="0" w:space="0" w:color="auto"/>
        <w:left w:val="none" w:sz="0" w:space="0" w:color="auto"/>
        <w:bottom w:val="none" w:sz="0" w:space="0" w:color="auto"/>
        <w:right w:val="none" w:sz="0" w:space="0" w:color="auto"/>
      </w:divBdr>
    </w:div>
    <w:div w:id="108161488">
      <w:bodyDiv w:val="1"/>
      <w:marLeft w:val="0"/>
      <w:marRight w:val="0"/>
      <w:marTop w:val="0"/>
      <w:marBottom w:val="0"/>
      <w:divBdr>
        <w:top w:val="none" w:sz="0" w:space="0" w:color="auto"/>
        <w:left w:val="none" w:sz="0" w:space="0" w:color="auto"/>
        <w:bottom w:val="none" w:sz="0" w:space="0" w:color="auto"/>
        <w:right w:val="none" w:sz="0" w:space="0" w:color="auto"/>
      </w:divBdr>
    </w:div>
    <w:div w:id="1010720244">
      <w:bodyDiv w:val="1"/>
      <w:marLeft w:val="0"/>
      <w:marRight w:val="0"/>
      <w:marTop w:val="0"/>
      <w:marBottom w:val="0"/>
      <w:divBdr>
        <w:top w:val="none" w:sz="0" w:space="0" w:color="auto"/>
        <w:left w:val="none" w:sz="0" w:space="0" w:color="auto"/>
        <w:bottom w:val="none" w:sz="0" w:space="0" w:color="auto"/>
        <w:right w:val="none" w:sz="0" w:space="0" w:color="auto"/>
      </w:divBdr>
    </w:div>
    <w:div w:id="1198470749">
      <w:bodyDiv w:val="1"/>
      <w:marLeft w:val="0"/>
      <w:marRight w:val="0"/>
      <w:marTop w:val="0"/>
      <w:marBottom w:val="0"/>
      <w:divBdr>
        <w:top w:val="none" w:sz="0" w:space="0" w:color="auto"/>
        <w:left w:val="none" w:sz="0" w:space="0" w:color="auto"/>
        <w:bottom w:val="none" w:sz="0" w:space="0" w:color="auto"/>
        <w:right w:val="none" w:sz="0" w:space="0" w:color="auto"/>
      </w:divBdr>
    </w:div>
    <w:div w:id="1492524731">
      <w:bodyDiv w:val="1"/>
      <w:marLeft w:val="0"/>
      <w:marRight w:val="0"/>
      <w:marTop w:val="0"/>
      <w:marBottom w:val="0"/>
      <w:divBdr>
        <w:top w:val="none" w:sz="0" w:space="0" w:color="auto"/>
        <w:left w:val="none" w:sz="0" w:space="0" w:color="auto"/>
        <w:bottom w:val="none" w:sz="0" w:space="0" w:color="auto"/>
        <w:right w:val="none" w:sz="0" w:space="0" w:color="auto"/>
      </w:divBdr>
    </w:div>
    <w:div w:id="1524899525">
      <w:bodyDiv w:val="1"/>
      <w:marLeft w:val="0"/>
      <w:marRight w:val="0"/>
      <w:marTop w:val="0"/>
      <w:marBottom w:val="0"/>
      <w:divBdr>
        <w:top w:val="none" w:sz="0" w:space="0" w:color="auto"/>
        <w:left w:val="none" w:sz="0" w:space="0" w:color="auto"/>
        <w:bottom w:val="none" w:sz="0" w:space="0" w:color="auto"/>
        <w:right w:val="none" w:sz="0" w:space="0" w:color="auto"/>
      </w:divBdr>
    </w:div>
    <w:div w:id="1814717552">
      <w:bodyDiv w:val="1"/>
      <w:marLeft w:val="0"/>
      <w:marRight w:val="0"/>
      <w:marTop w:val="0"/>
      <w:marBottom w:val="0"/>
      <w:divBdr>
        <w:top w:val="none" w:sz="0" w:space="0" w:color="auto"/>
        <w:left w:val="none" w:sz="0" w:space="0" w:color="auto"/>
        <w:bottom w:val="none" w:sz="0" w:space="0" w:color="auto"/>
        <w:right w:val="none" w:sz="0" w:space="0" w:color="auto"/>
      </w:divBdr>
    </w:div>
    <w:div w:id="186582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marches-publics.gouv.f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achats.defense.gouv.fr" TargetMode="External"/><Relationship Id="rId17" Type="http://schemas.openxmlformats.org/officeDocument/2006/relationships/image" Target="cid:image001.png@01D72173.AEFC398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ch&#233;s-publics.gouv.fr" TargetMode="Externa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legifrance.gouv.fr/eli/arrete/2019/3/22/ECOM180224A/jo/texte"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achats.defense.gouv.fr" TargetMode="Externa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Commun%20CT\Doc%20type\RC\rc_mod&#232;le_aoo_d&#233;mat&#233;rialisati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C5342-13C3-4D8A-9FA2-443EBB658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rc_modèle_aoo_dématérialisation.dot</Template>
  <TotalTime>6</TotalTime>
  <Pages>9</Pages>
  <Words>2667</Words>
  <Characters>15716</Characters>
  <Application>Microsoft Office Word</Application>
  <DocSecurity>0</DocSecurity>
  <Lines>130</Lines>
  <Paragraphs>36</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18347</CharactersWithSpaces>
  <SharedDoc>false</SharedDoc>
  <HLinks>
    <vt:vector size="108" baseType="variant">
      <vt:variant>
        <vt:i4>589917</vt:i4>
      </vt:variant>
      <vt:variant>
        <vt:i4>93</vt:i4>
      </vt:variant>
      <vt:variant>
        <vt:i4>0</vt:i4>
      </vt:variant>
      <vt:variant>
        <vt:i4>5</vt:i4>
      </vt:variant>
      <vt:variant>
        <vt:lpwstr>https://www.legifrance.gouv.fr/eli/arrete/2019/3/22/ECOM180224A/jo/texte</vt:lpwstr>
      </vt:variant>
      <vt:variant>
        <vt:lpwstr/>
      </vt:variant>
      <vt:variant>
        <vt:i4>7667814</vt:i4>
      </vt:variant>
      <vt:variant>
        <vt:i4>90</vt:i4>
      </vt:variant>
      <vt:variant>
        <vt:i4>0</vt:i4>
      </vt:variant>
      <vt:variant>
        <vt:i4>5</vt:i4>
      </vt:variant>
      <vt:variant>
        <vt:lpwstr>http://www.achats.defense.gouv.fr/</vt:lpwstr>
      </vt:variant>
      <vt:variant>
        <vt:lpwstr/>
      </vt:variant>
      <vt:variant>
        <vt:i4>6881329</vt:i4>
      </vt:variant>
      <vt:variant>
        <vt:i4>87</vt:i4>
      </vt:variant>
      <vt:variant>
        <vt:i4>0</vt:i4>
      </vt:variant>
      <vt:variant>
        <vt:i4>5</vt:i4>
      </vt:variant>
      <vt:variant>
        <vt:lpwstr>http://www.marches-publics.gouv.fr/</vt:lpwstr>
      </vt:variant>
      <vt:variant>
        <vt:lpwstr/>
      </vt:variant>
      <vt:variant>
        <vt:i4>7667814</vt:i4>
      </vt:variant>
      <vt:variant>
        <vt:i4>84</vt:i4>
      </vt:variant>
      <vt:variant>
        <vt:i4>0</vt:i4>
      </vt:variant>
      <vt:variant>
        <vt:i4>5</vt:i4>
      </vt:variant>
      <vt:variant>
        <vt:lpwstr>http://www.achats.defense.gouv.fr/</vt:lpwstr>
      </vt:variant>
      <vt:variant>
        <vt:lpwstr/>
      </vt:variant>
      <vt:variant>
        <vt:i4>6881469</vt:i4>
      </vt:variant>
      <vt:variant>
        <vt:i4>81</vt:i4>
      </vt:variant>
      <vt:variant>
        <vt:i4>0</vt:i4>
      </vt:variant>
      <vt:variant>
        <vt:i4>5</vt:i4>
      </vt:variant>
      <vt:variant>
        <vt:lpwstr>http://www.marchés-publics.gouv.fr/</vt:lpwstr>
      </vt:variant>
      <vt:variant>
        <vt:lpwstr/>
      </vt:variant>
      <vt:variant>
        <vt:i4>1048626</vt:i4>
      </vt:variant>
      <vt:variant>
        <vt:i4>68</vt:i4>
      </vt:variant>
      <vt:variant>
        <vt:i4>0</vt:i4>
      </vt:variant>
      <vt:variant>
        <vt:i4>5</vt:i4>
      </vt:variant>
      <vt:variant>
        <vt:lpwstr/>
      </vt:variant>
      <vt:variant>
        <vt:lpwstr>_Toc451515628</vt:lpwstr>
      </vt:variant>
      <vt:variant>
        <vt:i4>1048626</vt:i4>
      </vt:variant>
      <vt:variant>
        <vt:i4>62</vt:i4>
      </vt:variant>
      <vt:variant>
        <vt:i4>0</vt:i4>
      </vt:variant>
      <vt:variant>
        <vt:i4>5</vt:i4>
      </vt:variant>
      <vt:variant>
        <vt:lpwstr/>
      </vt:variant>
      <vt:variant>
        <vt:lpwstr>_Toc451515627</vt:lpwstr>
      </vt:variant>
      <vt:variant>
        <vt:i4>1048626</vt:i4>
      </vt:variant>
      <vt:variant>
        <vt:i4>56</vt:i4>
      </vt:variant>
      <vt:variant>
        <vt:i4>0</vt:i4>
      </vt:variant>
      <vt:variant>
        <vt:i4>5</vt:i4>
      </vt:variant>
      <vt:variant>
        <vt:lpwstr/>
      </vt:variant>
      <vt:variant>
        <vt:lpwstr>_Toc451515626</vt:lpwstr>
      </vt:variant>
      <vt:variant>
        <vt:i4>1048626</vt:i4>
      </vt:variant>
      <vt:variant>
        <vt:i4>50</vt:i4>
      </vt:variant>
      <vt:variant>
        <vt:i4>0</vt:i4>
      </vt:variant>
      <vt:variant>
        <vt:i4>5</vt:i4>
      </vt:variant>
      <vt:variant>
        <vt:lpwstr/>
      </vt:variant>
      <vt:variant>
        <vt:lpwstr>_Toc451515625</vt:lpwstr>
      </vt:variant>
      <vt:variant>
        <vt:i4>1048626</vt:i4>
      </vt:variant>
      <vt:variant>
        <vt:i4>44</vt:i4>
      </vt:variant>
      <vt:variant>
        <vt:i4>0</vt:i4>
      </vt:variant>
      <vt:variant>
        <vt:i4>5</vt:i4>
      </vt:variant>
      <vt:variant>
        <vt:lpwstr/>
      </vt:variant>
      <vt:variant>
        <vt:lpwstr>_Toc451515624</vt:lpwstr>
      </vt:variant>
      <vt:variant>
        <vt:i4>1048626</vt:i4>
      </vt:variant>
      <vt:variant>
        <vt:i4>38</vt:i4>
      </vt:variant>
      <vt:variant>
        <vt:i4>0</vt:i4>
      </vt:variant>
      <vt:variant>
        <vt:i4>5</vt:i4>
      </vt:variant>
      <vt:variant>
        <vt:lpwstr/>
      </vt:variant>
      <vt:variant>
        <vt:lpwstr>_Toc451515623</vt:lpwstr>
      </vt:variant>
      <vt:variant>
        <vt:i4>1048626</vt:i4>
      </vt:variant>
      <vt:variant>
        <vt:i4>32</vt:i4>
      </vt:variant>
      <vt:variant>
        <vt:i4>0</vt:i4>
      </vt:variant>
      <vt:variant>
        <vt:i4>5</vt:i4>
      </vt:variant>
      <vt:variant>
        <vt:lpwstr/>
      </vt:variant>
      <vt:variant>
        <vt:lpwstr>_Toc451515622</vt:lpwstr>
      </vt:variant>
      <vt:variant>
        <vt:i4>1048626</vt:i4>
      </vt:variant>
      <vt:variant>
        <vt:i4>26</vt:i4>
      </vt:variant>
      <vt:variant>
        <vt:i4>0</vt:i4>
      </vt:variant>
      <vt:variant>
        <vt:i4>5</vt:i4>
      </vt:variant>
      <vt:variant>
        <vt:lpwstr/>
      </vt:variant>
      <vt:variant>
        <vt:lpwstr>_Toc451515621</vt:lpwstr>
      </vt:variant>
      <vt:variant>
        <vt:i4>1048626</vt:i4>
      </vt:variant>
      <vt:variant>
        <vt:i4>20</vt:i4>
      </vt:variant>
      <vt:variant>
        <vt:i4>0</vt:i4>
      </vt:variant>
      <vt:variant>
        <vt:i4>5</vt:i4>
      </vt:variant>
      <vt:variant>
        <vt:lpwstr/>
      </vt:variant>
      <vt:variant>
        <vt:lpwstr>_Toc451515620</vt:lpwstr>
      </vt:variant>
      <vt:variant>
        <vt:i4>1245234</vt:i4>
      </vt:variant>
      <vt:variant>
        <vt:i4>14</vt:i4>
      </vt:variant>
      <vt:variant>
        <vt:i4>0</vt:i4>
      </vt:variant>
      <vt:variant>
        <vt:i4>5</vt:i4>
      </vt:variant>
      <vt:variant>
        <vt:lpwstr/>
      </vt:variant>
      <vt:variant>
        <vt:lpwstr>_Toc451515619</vt:lpwstr>
      </vt:variant>
      <vt:variant>
        <vt:i4>6619196</vt:i4>
      </vt:variant>
      <vt:variant>
        <vt:i4>3</vt:i4>
      </vt:variant>
      <vt:variant>
        <vt:i4>0</vt:i4>
      </vt:variant>
      <vt:variant>
        <vt:i4>5</vt:i4>
      </vt:variant>
      <vt:variant>
        <vt:lpwstr>http://www.economie.gouv.fr/daj/formulaires-declaration-du-candidat</vt:lpwstr>
      </vt:variant>
      <vt:variant>
        <vt:lpwstr/>
      </vt:variant>
      <vt:variant>
        <vt:i4>327783</vt:i4>
      </vt:variant>
      <vt:variant>
        <vt:i4>0</vt:i4>
      </vt:variant>
      <vt:variant>
        <vt:i4>0</vt:i4>
      </vt:variant>
      <vt:variant>
        <vt:i4>5</vt:i4>
      </vt:variant>
      <vt:variant>
        <vt:lpwstr>http://www.nato.int/structur/AC/135/nmcrl/nmcrl_f/index.htm</vt:lpwstr>
      </vt:variant>
      <vt:variant>
        <vt:lpwstr/>
      </vt:variant>
      <vt:variant>
        <vt:i4>4128850</vt:i4>
      </vt:variant>
      <vt:variant>
        <vt:i4>20489</vt:i4>
      </vt:variant>
      <vt:variant>
        <vt:i4>1025</vt:i4>
      </vt:variant>
      <vt:variant>
        <vt:i4>1</vt:i4>
      </vt:variant>
      <vt:variant>
        <vt:lpwstr>cid:image001.png@01D72173.AEFC3980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Christine Ezcurra</dc:creator>
  <cp:keywords/>
  <cp:lastModifiedBy>MAZEAS Maryvonne SA CE MINDEF</cp:lastModifiedBy>
  <cp:revision>12</cp:revision>
  <cp:lastPrinted>2024-05-13T09:11:00Z</cp:lastPrinted>
  <dcterms:created xsi:type="dcterms:W3CDTF">2024-12-09T15:42:00Z</dcterms:created>
  <dcterms:modified xsi:type="dcterms:W3CDTF">2025-01-31T14:57:00Z</dcterms:modified>
</cp:coreProperties>
</file>